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AD6BA0" w:rsidRPr="00A84740" w:rsidTr="0056400C">
        <w:trPr>
          <w:cantSplit/>
        </w:trPr>
        <w:tc>
          <w:tcPr>
            <w:tcW w:w="9540" w:type="dxa"/>
            <w:gridSpan w:val="2"/>
            <w:tcBorders>
              <w:bottom w:val="single" w:sz="4" w:space="0" w:color="auto"/>
            </w:tcBorders>
            <w:shd w:val="clear" w:color="auto" w:fill="0C0C0C"/>
          </w:tcPr>
          <w:p w:rsidR="00AD6BA0" w:rsidRPr="00A84740" w:rsidRDefault="00AD6BA0" w:rsidP="0056400C">
            <w:pPr>
              <w:pStyle w:val="Heading7"/>
              <w:keepNext w:val="0"/>
              <w:rPr>
                <w:rFonts w:ascii="Palatino Linotype" w:hAnsi="Palatino Linotype" w:cs="Times New Roman"/>
              </w:rPr>
            </w:pPr>
            <w:bookmarkStart w:id="0" w:name="_GoBack"/>
            <w:bookmarkEnd w:id="0"/>
            <w:r w:rsidRPr="00A84740">
              <w:rPr>
                <w:rFonts w:ascii="Palatino Linotype" w:hAnsi="Palatino Linotype" w:cs="Times New Roman"/>
                <w:sz w:val="22"/>
              </w:rPr>
              <w:t>General Report Description</w:t>
            </w:r>
          </w:p>
        </w:tc>
      </w:tr>
      <w:tr w:rsidR="00AD6BA0" w:rsidRPr="00A84740" w:rsidTr="0056400C">
        <w:trPr>
          <w:cantSplit/>
        </w:trPr>
        <w:tc>
          <w:tcPr>
            <w:tcW w:w="9540" w:type="dxa"/>
            <w:gridSpan w:val="2"/>
            <w:shd w:val="clear" w:color="auto" w:fill="BFBFBF"/>
          </w:tcPr>
          <w:p w:rsidR="00AD6BA0" w:rsidRPr="00A84740" w:rsidRDefault="00AD6BA0" w:rsidP="00B756BB">
            <w:pPr>
              <w:pStyle w:val="Heading8"/>
              <w:keepNext w:val="0"/>
              <w:rPr>
                <w:rFonts w:ascii="Palatino Linotype" w:hAnsi="Palatino Linotype"/>
                <w:color w:val="auto"/>
              </w:rPr>
            </w:pPr>
            <w:r w:rsidRPr="00A84740">
              <w:rPr>
                <w:rFonts w:ascii="Palatino Linotype" w:hAnsi="Palatino Linotype"/>
                <w:color w:val="auto"/>
                <w:sz w:val="22"/>
              </w:rPr>
              <w:t>QR-</w:t>
            </w:r>
            <w:r w:rsidR="00B756BB">
              <w:rPr>
                <w:rFonts w:ascii="Palatino Linotype" w:hAnsi="Palatino Linotype"/>
                <w:color w:val="auto"/>
                <w:sz w:val="22"/>
              </w:rPr>
              <w:t>PFL</w:t>
            </w:r>
            <w:r w:rsidR="00934437">
              <w:rPr>
                <w:rFonts w:ascii="Palatino Linotype" w:hAnsi="Palatino Linotype"/>
                <w:color w:val="auto"/>
                <w:sz w:val="22"/>
              </w:rPr>
              <w:t xml:space="preserve"> </w:t>
            </w:r>
            <w:r w:rsidR="00B756BB">
              <w:rPr>
                <w:rFonts w:ascii="Palatino Linotype" w:hAnsi="Palatino Linotype"/>
                <w:color w:val="auto"/>
                <w:sz w:val="22"/>
              </w:rPr>
              <w:t>Quarter</w:t>
            </w:r>
            <w:r w:rsidR="00934437">
              <w:rPr>
                <w:rFonts w:ascii="Palatino Linotype" w:hAnsi="Palatino Linotype"/>
                <w:color w:val="auto"/>
                <w:sz w:val="22"/>
              </w:rPr>
              <w:t>ly PA phone and fax line reports</w:t>
            </w:r>
            <w:r w:rsidR="00B756BB">
              <w:rPr>
                <w:rFonts w:ascii="Palatino Linotype" w:hAnsi="Palatino Linotype"/>
                <w:color w:val="auto"/>
                <w:sz w:val="22"/>
              </w:rPr>
              <w:t xml:space="preserve"> by month</w:t>
            </w:r>
          </w:p>
        </w:tc>
      </w:tr>
      <w:tr w:rsidR="00AD6BA0" w:rsidRPr="00A84740" w:rsidTr="0056400C">
        <w:tc>
          <w:tcPr>
            <w:tcW w:w="1800" w:type="dxa"/>
            <w:shd w:val="clear" w:color="auto" w:fill="BFBFBF"/>
          </w:tcPr>
          <w:p w:rsidR="00AD6BA0" w:rsidRPr="00A84740" w:rsidRDefault="00AD6BA0" w:rsidP="0056400C">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AD6BA0" w:rsidRPr="00A84740" w:rsidRDefault="00B23FF4" w:rsidP="00654B7A">
            <w:pPr>
              <w:spacing w:before="60" w:after="60"/>
              <w:ind w:right="79"/>
              <w:rPr>
                <w:rFonts w:ascii="Palatino Linotype" w:hAnsi="Palatino Linotype"/>
                <w:color w:val="000000"/>
              </w:rPr>
            </w:pPr>
            <w:r>
              <w:rPr>
                <w:rFonts w:ascii="Palatino Linotype" w:hAnsi="Palatino Linotype"/>
                <w:color w:val="000000"/>
                <w:sz w:val="22"/>
              </w:rPr>
              <w:t>PA vend</w:t>
            </w:r>
            <w:r w:rsidR="008E5BDE">
              <w:rPr>
                <w:rFonts w:ascii="Palatino Linotype" w:hAnsi="Palatino Linotype"/>
                <w:color w:val="000000"/>
                <w:sz w:val="22"/>
              </w:rPr>
              <w:t>or’s performance shall be evaluated based upon the total number of calls received</w:t>
            </w:r>
            <w:r w:rsidR="00E6377F">
              <w:rPr>
                <w:rFonts w:ascii="Palatino Linotype" w:hAnsi="Palatino Linotype"/>
                <w:color w:val="000000"/>
                <w:sz w:val="22"/>
              </w:rPr>
              <w:t>,</w:t>
            </w:r>
            <w:r w:rsidR="008E5BDE">
              <w:rPr>
                <w:rFonts w:ascii="Palatino Linotype" w:hAnsi="Palatino Linotype"/>
                <w:color w:val="000000"/>
                <w:sz w:val="22"/>
              </w:rPr>
              <w:t xml:space="preserve"> </w:t>
            </w:r>
            <w:r w:rsidR="00E6377F">
              <w:rPr>
                <w:rFonts w:ascii="Palatino Linotype" w:hAnsi="Palatino Linotype"/>
                <w:color w:val="000000"/>
                <w:sz w:val="22"/>
              </w:rPr>
              <w:t xml:space="preserve">via phone and fax line, </w:t>
            </w:r>
            <w:r w:rsidR="008E5BDE">
              <w:rPr>
                <w:rFonts w:ascii="Palatino Linotype" w:hAnsi="Palatino Linotype"/>
                <w:color w:val="000000"/>
                <w:sz w:val="22"/>
              </w:rPr>
              <w:t>and the total number of ca</w:t>
            </w:r>
            <w:r w:rsidR="00654B7A">
              <w:rPr>
                <w:rFonts w:ascii="Palatino Linotype" w:hAnsi="Palatino Linotype"/>
                <w:color w:val="000000"/>
                <w:sz w:val="22"/>
              </w:rPr>
              <w:t>lls answered, abandoned, disconnected, or receiving a busy signal during the reporting period</w:t>
            </w:r>
            <w:r w:rsidR="00E6377F">
              <w:rPr>
                <w:rFonts w:ascii="Palatino Linotype" w:hAnsi="Palatino Linotype"/>
                <w:color w:val="000000"/>
                <w:sz w:val="22"/>
              </w:rPr>
              <w:t>.</w:t>
            </w:r>
          </w:p>
        </w:tc>
      </w:tr>
      <w:tr w:rsidR="00AD6BA0" w:rsidRPr="00A84740" w:rsidTr="0056400C">
        <w:tc>
          <w:tcPr>
            <w:tcW w:w="1800" w:type="dxa"/>
            <w:shd w:val="clear" w:color="auto" w:fill="BFBFBF"/>
          </w:tcPr>
          <w:p w:rsidR="00AD6BA0" w:rsidRPr="00A84740" w:rsidRDefault="00AD6BA0" w:rsidP="0056400C">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AD6BA0" w:rsidRPr="00A84740" w:rsidRDefault="00AD6BA0" w:rsidP="0056400C">
            <w:pPr>
              <w:spacing w:before="60" w:after="60"/>
              <w:rPr>
                <w:rFonts w:ascii="Palatino Linotype" w:hAnsi="Palatino Linotype"/>
              </w:rPr>
            </w:pPr>
            <w:r w:rsidRPr="00A84740">
              <w:rPr>
                <w:rFonts w:ascii="Palatino Linotype" w:hAnsi="Palatino Linotype"/>
                <w:sz w:val="22"/>
              </w:rPr>
              <w:t xml:space="preserve">Excel template </w:t>
            </w:r>
          </w:p>
        </w:tc>
      </w:tr>
      <w:tr w:rsidR="00AD6BA0" w:rsidRPr="00A84740" w:rsidTr="0056400C">
        <w:tc>
          <w:tcPr>
            <w:tcW w:w="1800" w:type="dxa"/>
            <w:tcBorders>
              <w:bottom w:val="single" w:sz="4" w:space="0" w:color="auto"/>
            </w:tcBorders>
            <w:shd w:val="clear" w:color="auto" w:fill="BFBFBF"/>
          </w:tcPr>
          <w:p w:rsidR="00AD6BA0" w:rsidRPr="00A84740" w:rsidRDefault="00AD6BA0" w:rsidP="0056400C">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AD6BA0" w:rsidRPr="00654B7A" w:rsidRDefault="008E5BDE" w:rsidP="0037523A">
            <w:pPr>
              <w:spacing w:before="60" w:after="60"/>
              <w:rPr>
                <w:rFonts w:ascii="Palatino Linotype" w:hAnsi="Palatino Linotype"/>
              </w:rPr>
            </w:pPr>
            <w:r w:rsidRPr="00654B7A">
              <w:rPr>
                <w:rFonts w:ascii="Palatino Linotype" w:hAnsi="Palatino Linotype"/>
                <w:sz w:val="22"/>
              </w:rPr>
              <w:t>Produce monthly reports of PA phone and fax line availability, incomplete calls, and disconnects.  Report must show metrics for all performanc</w:t>
            </w:r>
            <w:r w:rsidR="00654B7A">
              <w:rPr>
                <w:rFonts w:ascii="Palatino Linotype" w:hAnsi="Palatino Linotype"/>
                <w:sz w:val="22"/>
              </w:rPr>
              <w:t xml:space="preserve">e metrics listed in section 1.3 of the Scope of Work. </w:t>
            </w:r>
            <w:r w:rsidRPr="00654B7A">
              <w:rPr>
                <w:rFonts w:ascii="Palatino Linotype" w:hAnsi="Palatino Linotype"/>
                <w:sz w:val="22"/>
              </w:rPr>
              <w:t xml:space="preserve"> </w:t>
            </w:r>
            <w:r w:rsidR="0037523A">
              <w:rPr>
                <w:rFonts w:ascii="Palatino Linotype" w:hAnsi="Palatino Linotype"/>
                <w:sz w:val="22"/>
              </w:rPr>
              <w:t>The reports will be produced monthly and f</w:t>
            </w:r>
            <w:r w:rsidRPr="00654B7A">
              <w:rPr>
                <w:rFonts w:ascii="Palatino Linotype" w:hAnsi="Palatino Linotype"/>
                <w:sz w:val="22"/>
              </w:rPr>
              <w:t>urnish</w:t>
            </w:r>
            <w:r w:rsidR="0037523A">
              <w:rPr>
                <w:rFonts w:ascii="Palatino Linotype" w:hAnsi="Palatino Linotype"/>
                <w:sz w:val="22"/>
              </w:rPr>
              <w:t>ed</w:t>
            </w:r>
            <w:r w:rsidRPr="00654B7A">
              <w:rPr>
                <w:rFonts w:ascii="Palatino Linotype" w:hAnsi="Palatino Linotype"/>
                <w:sz w:val="22"/>
              </w:rPr>
              <w:t xml:space="preserve"> to the State</w:t>
            </w:r>
            <w:r w:rsidR="0001230B">
              <w:rPr>
                <w:rFonts w:ascii="Palatino Linotype" w:hAnsi="Palatino Linotype"/>
                <w:sz w:val="22"/>
              </w:rPr>
              <w:t xml:space="preserve"> quarterly</w:t>
            </w:r>
            <w:r w:rsidRPr="00654B7A">
              <w:rPr>
                <w:rFonts w:ascii="Palatino Linotype" w:hAnsi="Palatino Linotype"/>
                <w:sz w:val="22"/>
              </w:rPr>
              <w:t>.</w:t>
            </w:r>
          </w:p>
        </w:tc>
      </w:tr>
      <w:tr w:rsidR="00AD6BA0" w:rsidRPr="00A84740" w:rsidTr="0056400C">
        <w:trPr>
          <w:cantSplit/>
        </w:trPr>
        <w:tc>
          <w:tcPr>
            <w:tcW w:w="9540" w:type="dxa"/>
            <w:gridSpan w:val="2"/>
            <w:tcBorders>
              <w:bottom w:val="single" w:sz="4" w:space="0" w:color="auto"/>
            </w:tcBorders>
            <w:shd w:val="clear" w:color="auto" w:fill="0C0C0C"/>
          </w:tcPr>
          <w:p w:rsidR="00AD6BA0" w:rsidRPr="00A84740" w:rsidRDefault="00AD6BA0" w:rsidP="00B756BB">
            <w:pPr>
              <w:pStyle w:val="Heading7"/>
              <w:keepNext w:val="0"/>
              <w:rPr>
                <w:rFonts w:ascii="Palatino Linotype" w:hAnsi="Palatino Linotype" w:cs="Times New Roman"/>
              </w:rPr>
            </w:pPr>
            <w:r w:rsidRPr="00A84740">
              <w:rPr>
                <w:rFonts w:ascii="Palatino Linotype" w:hAnsi="Palatino Linotype" w:cs="Times New Roman"/>
                <w:sz w:val="22"/>
              </w:rPr>
              <w:t>QR-</w:t>
            </w:r>
            <w:r w:rsidR="00B756BB">
              <w:rPr>
                <w:rFonts w:ascii="Palatino Linotype" w:hAnsi="Palatino Linotype" w:cs="Times New Roman"/>
                <w:sz w:val="22"/>
              </w:rPr>
              <w:t>PFL Data Elements</w:t>
            </w:r>
          </w:p>
        </w:tc>
      </w:tr>
      <w:tr w:rsidR="00AD6BA0" w:rsidRPr="00A84740" w:rsidTr="0056400C">
        <w:trPr>
          <w:cantSplit/>
        </w:trPr>
        <w:tc>
          <w:tcPr>
            <w:tcW w:w="1800" w:type="dxa"/>
            <w:shd w:val="clear" w:color="auto" w:fill="BFBFBF" w:themeFill="background1" w:themeFillShade="BF"/>
          </w:tcPr>
          <w:p w:rsidR="00AD6BA0" w:rsidRPr="00A84740" w:rsidRDefault="00AD6BA0" w:rsidP="0056400C">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AD6BA0" w:rsidRPr="00A84740" w:rsidRDefault="00E6377F" w:rsidP="0056400C">
            <w:pPr>
              <w:spacing w:before="120" w:after="120"/>
              <w:rPr>
                <w:rFonts w:ascii="Palatino Linotype" w:hAnsi="Palatino Linotype"/>
                <w:b/>
                <w:bCs/>
              </w:rPr>
            </w:pPr>
            <w:r>
              <w:rPr>
                <w:rFonts w:ascii="Palatino Linotype" w:hAnsi="Palatino Linotype"/>
                <w:b/>
                <w:bCs/>
                <w:sz w:val="22"/>
              </w:rPr>
              <w:t>Total Inbound Calls</w:t>
            </w:r>
            <w:r w:rsidR="008426FD">
              <w:rPr>
                <w:rFonts w:ascii="Palatino Linotype" w:hAnsi="Palatino Linotype"/>
                <w:b/>
                <w:bCs/>
                <w:sz w:val="22"/>
              </w:rPr>
              <w:t xml:space="preserve"> </w:t>
            </w:r>
          </w:p>
        </w:tc>
      </w:tr>
      <w:tr w:rsidR="00AD6BA0" w:rsidRPr="00A84740" w:rsidTr="0056400C">
        <w:tc>
          <w:tcPr>
            <w:tcW w:w="1800" w:type="dxa"/>
            <w:shd w:val="clear" w:color="auto" w:fill="F2F2F2"/>
          </w:tcPr>
          <w:p w:rsidR="00AD6BA0" w:rsidRPr="00A84740" w:rsidRDefault="00AD6BA0"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AD6BA0" w:rsidRPr="00B54E20" w:rsidRDefault="00B54E20" w:rsidP="0056400C">
            <w:pPr>
              <w:spacing w:before="60" w:after="60"/>
              <w:rPr>
                <w:rFonts w:ascii="Palatino Linotype" w:hAnsi="Palatino Linotype"/>
                <w:szCs w:val="20"/>
              </w:rPr>
            </w:pPr>
            <w:r w:rsidRPr="00B54E20">
              <w:rPr>
                <w:rFonts w:ascii="Palatino Linotype" w:hAnsi="Palatino Linotype"/>
                <w:b/>
                <w:sz w:val="22"/>
                <w:szCs w:val="20"/>
              </w:rPr>
              <w:t>Total N</w:t>
            </w:r>
            <w:r w:rsidR="008426FD">
              <w:rPr>
                <w:rFonts w:ascii="Palatino Linotype" w:hAnsi="Palatino Linotype"/>
                <w:b/>
                <w:sz w:val="22"/>
                <w:szCs w:val="20"/>
              </w:rPr>
              <w:t>umber of Inbound Call</w:t>
            </w:r>
            <w:r w:rsidR="0093061B">
              <w:rPr>
                <w:rFonts w:ascii="Palatino Linotype" w:hAnsi="Palatino Linotype"/>
                <w:b/>
                <w:sz w:val="22"/>
                <w:szCs w:val="20"/>
              </w:rPr>
              <w:t>s Offered</w:t>
            </w:r>
            <w:r w:rsidR="008426FD">
              <w:rPr>
                <w:rFonts w:ascii="Palatino Linotype" w:hAnsi="Palatino Linotype"/>
                <w:b/>
                <w:sz w:val="22"/>
                <w:szCs w:val="20"/>
              </w:rPr>
              <w:t xml:space="preserve">: </w:t>
            </w:r>
            <w:r>
              <w:rPr>
                <w:rFonts w:ascii="Palatino Linotype" w:hAnsi="Palatino Linotype"/>
                <w:b/>
                <w:sz w:val="22"/>
                <w:szCs w:val="20"/>
              </w:rPr>
              <w:t xml:space="preserve"> </w:t>
            </w:r>
            <w:r>
              <w:rPr>
                <w:rFonts w:ascii="Palatino Linotype" w:hAnsi="Palatino Linotype"/>
                <w:sz w:val="22"/>
                <w:szCs w:val="20"/>
              </w:rPr>
              <w:t>Identify th</w:t>
            </w:r>
            <w:r w:rsidR="008426FD">
              <w:rPr>
                <w:rFonts w:ascii="Palatino Linotype" w:hAnsi="Palatino Linotype"/>
                <w:sz w:val="22"/>
                <w:szCs w:val="20"/>
              </w:rPr>
              <w:t xml:space="preserve">e total number of inbound calls </w:t>
            </w:r>
            <w:r w:rsidR="0093061B">
              <w:rPr>
                <w:rFonts w:ascii="Palatino Linotype" w:hAnsi="Palatino Linotype"/>
                <w:sz w:val="22"/>
                <w:szCs w:val="20"/>
              </w:rPr>
              <w:t>that came</w:t>
            </w:r>
            <w:r>
              <w:rPr>
                <w:rFonts w:ascii="Palatino Linotype" w:hAnsi="Palatino Linotype"/>
                <w:sz w:val="22"/>
                <w:szCs w:val="20"/>
              </w:rPr>
              <w:t xml:space="preserve"> to </w:t>
            </w:r>
            <w:r w:rsidR="0093061B">
              <w:rPr>
                <w:rFonts w:ascii="Palatino Linotype" w:hAnsi="Palatino Linotype"/>
                <w:sz w:val="22"/>
                <w:szCs w:val="20"/>
              </w:rPr>
              <w:t xml:space="preserve">the </w:t>
            </w:r>
            <w:r>
              <w:rPr>
                <w:rFonts w:ascii="Palatino Linotype" w:hAnsi="Palatino Linotype"/>
                <w:sz w:val="22"/>
                <w:szCs w:val="20"/>
              </w:rPr>
              <w:t>contractor during the reporting period.</w:t>
            </w:r>
          </w:p>
        </w:tc>
      </w:tr>
      <w:tr w:rsidR="00AD6BA0" w:rsidRPr="00A84740" w:rsidTr="0056400C">
        <w:trPr>
          <w:cantSplit/>
        </w:trPr>
        <w:tc>
          <w:tcPr>
            <w:tcW w:w="1800" w:type="dxa"/>
            <w:shd w:val="clear" w:color="auto" w:fill="BFBFBF"/>
          </w:tcPr>
          <w:p w:rsidR="00AD6BA0" w:rsidRPr="00A84740" w:rsidRDefault="00AD6BA0" w:rsidP="0056400C">
            <w:pPr>
              <w:spacing w:before="120" w:after="120"/>
              <w:rPr>
                <w:rFonts w:ascii="Palatino Linotype" w:hAnsi="Palatino Linotype"/>
                <w:b/>
                <w:bCs/>
              </w:rPr>
            </w:pPr>
            <w:r w:rsidRPr="00A84740">
              <w:rPr>
                <w:rFonts w:ascii="Palatino Linotype" w:hAnsi="Palatino Linotype"/>
                <w:b/>
                <w:bCs/>
                <w:sz w:val="22"/>
              </w:rPr>
              <w:t>Item 2</w:t>
            </w:r>
          </w:p>
        </w:tc>
        <w:tc>
          <w:tcPr>
            <w:tcW w:w="7740" w:type="dxa"/>
            <w:shd w:val="clear" w:color="auto" w:fill="BFBFBF"/>
          </w:tcPr>
          <w:p w:rsidR="00AD6BA0" w:rsidRPr="008426FD" w:rsidRDefault="00EB4E92" w:rsidP="0056400C">
            <w:pPr>
              <w:spacing w:before="120" w:after="120"/>
              <w:rPr>
                <w:rFonts w:ascii="Palatino Linotype" w:hAnsi="Palatino Linotype"/>
                <w:bCs/>
              </w:rPr>
            </w:pPr>
            <w:r>
              <w:rPr>
                <w:rFonts w:ascii="Palatino Linotype" w:hAnsi="Palatino Linotype"/>
                <w:b/>
                <w:bCs/>
                <w:sz w:val="22"/>
              </w:rPr>
              <w:t>Total</w:t>
            </w:r>
            <w:r w:rsidR="0093061B">
              <w:rPr>
                <w:rFonts w:ascii="Palatino Linotype" w:hAnsi="Palatino Linotype"/>
                <w:b/>
                <w:bCs/>
                <w:sz w:val="22"/>
              </w:rPr>
              <w:t xml:space="preserve"> Number of Inbound</w:t>
            </w:r>
            <w:r w:rsidR="00A03CBF">
              <w:rPr>
                <w:rFonts w:ascii="Palatino Linotype" w:hAnsi="Palatino Linotype"/>
                <w:b/>
                <w:bCs/>
                <w:sz w:val="22"/>
              </w:rPr>
              <w:t xml:space="preserve"> </w:t>
            </w:r>
            <w:r w:rsidR="0093061B">
              <w:rPr>
                <w:rFonts w:ascii="Palatino Linotype" w:hAnsi="Palatino Linotype"/>
                <w:b/>
                <w:bCs/>
                <w:sz w:val="22"/>
              </w:rPr>
              <w:t>Calls Answered</w:t>
            </w:r>
          </w:p>
        </w:tc>
      </w:tr>
      <w:tr w:rsidR="00AD6BA0" w:rsidRPr="00A84740" w:rsidTr="0056400C">
        <w:tc>
          <w:tcPr>
            <w:tcW w:w="1800" w:type="dxa"/>
            <w:shd w:val="clear" w:color="auto" w:fill="F2F2F2"/>
          </w:tcPr>
          <w:p w:rsidR="00AD6BA0" w:rsidRPr="00A84740" w:rsidRDefault="00AD6BA0"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AD6BA0" w:rsidRPr="00A84740" w:rsidRDefault="0093061B" w:rsidP="0056400C">
            <w:pPr>
              <w:spacing w:before="60" w:after="60"/>
              <w:rPr>
                <w:rFonts w:ascii="Palatino Linotype" w:hAnsi="Palatino Linotype"/>
                <w:szCs w:val="20"/>
              </w:rPr>
            </w:pPr>
            <w:r>
              <w:rPr>
                <w:rFonts w:ascii="Palatino Linotype" w:hAnsi="Palatino Linotype"/>
                <w:b/>
                <w:sz w:val="22"/>
                <w:szCs w:val="20"/>
              </w:rPr>
              <w:t xml:space="preserve">Total Number of Inbound </w:t>
            </w:r>
            <w:r w:rsidR="00EB4E92" w:rsidRPr="00EB4E92">
              <w:rPr>
                <w:rFonts w:ascii="Palatino Linotype" w:hAnsi="Palatino Linotype"/>
                <w:b/>
                <w:sz w:val="22"/>
                <w:szCs w:val="20"/>
              </w:rPr>
              <w:t>Calls Answered:</w:t>
            </w:r>
            <w:r w:rsidR="00EB4E92">
              <w:rPr>
                <w:rFonts w:ascii="Palatino Linotype" w:hAnsi="Palatino Linotype"/>
                <w:sz w:val="22"/>
                <w:szCs w:val="20"/>
              </w:rPr>
              <w:t xml:space="preserve">  Id</w:t>
            </w:r>
            <w:r>
              <w:rPr>
                <w:rFonts w:ascii="Palatino Linotype" w:hAnsi="Palatino Linotype"/>
                <w:sz w:val="22"/>
                <w:szCs w:val="20"/>
              </w:rPr>
              <w:t>entify the total number of inbound</w:t>
            </w:r>
            <w:r w:rsidR="00EB4E92">
              <w:rPr>
                <w:rFonts w:ascii="Palatino Linotype" w:hAnsi="Palatino Linotype"/>
                <w:sz w:val="22"/>
                <w:szCs w:val="20"/>
              </w:rPr>
              <w:t xml:space="preserve"> calls answered</w:t>
            </w:r>
            <w:r>
              <w:rPr>
                <w:rFonts w:ascii="Palatino Linotype" w:hAnsi="Palatino Linotype"/>
                <w:sz w:val="22"/>
                <w:szCs w:val="20"/>
              </w:rPr>
              <w:t xml:space="preserve"> by an agent</w:t>
            </w:r>
            <w:r w:rsidR="00433E50">
              <w:rPr>
                <w:rFonts w:ascii="Palatino Linotype" w:hAnsi="Palatino Linotype"/>
                <w:sz w:val="22"/>
                <w:szCs w:val="20"/>
              </w:rPr>
              <w:t xml:space="preserve"> during the reporting period</w:t>
            </w:r>
            <w:r>
              <w:rPr>
                <w:rFonts w:ascii="Palatino Linotype" w:hAnsi="Palatino Linotype"/>
                <w:sz w:val="22"/>
                <w:szCs w:val="20"/>
              </w:rPr>
              <w:t>.</w:t>
            </w:r>
          </w:p>
        </w:tc>
      </w:tr>
      <w:tr w:rsidR="00AD6BA0" w:rsidRPr="00A84740" w:rsidTr="0056400C">
        <w:trPr>
          <w:cantSplit/>
        </w:trPr>
        <w:tc>
          <w:tcPr>
            <w:tcW w:w="1800" w:type="dxa"/>
            <w:shd w:val="clear" w:color="auto" w:fill="BFBFBF"/>
          </w:tcPr>
          <w:p w:rsidR="00AD6BA0" w:rsidRPr="00A84740" w:rsidRDefault="00AD6BA0" w:rsidP="0056400C">
            <w:pPr>
              <w:spacing w:before="120" w:after="120"/>
              <w:rPr>
                <w:rFonts w:ascii="Palatino Linotype" w:hAnsi="Palatino Linotype"/>
                <w:b/>
                <w:bCs/>
              </w:rPr>
            </w:pPr>
            <w:r w:rsidRPr="00A84740">
              <w:rPr>
                <w:rFonts w:ascii="Palatino Linotype" w:hAnsi="Palatino Linotype"/>
                <w:b/>
                <w:bCs/>
                <w:sz w:val="22"/>
              </w:rPr>
              <w:t xml:space="preserve">Item 3  </w:t>
            </w:r>
          </w:p>
        </w:tc>
        <w:tc>
          <w:tcPr>
            <w:tcW w:w="7740" w:type="dxa"/>
            <w:shd w:val="clear" w:color="auto" w:fill="BFBFBF"/>
          </w:tcPr>
          <w:p w:rsidR="00AD6BA0" w:rsidRPr="00A84740" w:rsidRDefault="0093061B" w:rsidP="0056400C">
            <w:pPr>
              <w:spacing w:before="120" w:after="120"/>
              <w:rPr>
                <w:rFonts w:ascii="Palatino Linotype" w:hAnsi="Palatino Linotype"/>
                <w:b/>
                <w:bCs/>
              </w:rPr>
            </w:pPr>
            <w:r>
              <w:rPr>
                <w:rFonts w:ascii="Palatino Linotype" w:hAnsi="Palatino Linotype"/>
                <w:b/>
                <w:bCs/>
                <w:sz w:val="22"/>
              </w:rPr>
              <w:t>Total Number of Inbound</w:t>
            </w:r>
            <w:r w:rsidR="00EB4E92">
              <w:rPr>
                <w:rFonts w:ascii="Palatino Linotype" w:hAnsi="Palatino Linotype"/>
                <w:b/>
                <w:bCs/>
                <w:sz w:val="22"/>
              </w:rPr>
              <w:t xml:space="preserve"> Calls Aba</w:t>
            </w:r>
            <w:r w:rsidR="00A03CBF">
              <w:rPr>
                <w:rFonts w:ascii="Palatino Linotype" w:hAnsi="Palatino Linotype"/>
                <w:b/>
                <w:bCs/>
                <w:sz w:val="22"/>
              </w:rPr>
              <w:t>ndoned</w:t>
            </w:r>
          </w:p>
        </w:tc>
      </w:tr>
      <w:tr w:rsidR="00AD6BA0" w:rsidRPr="00A84740" w:rsidTr="0056400C">
        <w:tc>
          <w:tcPr>
            <w:tcW w:w="1800" w:type="dxa"/>
            <w:shd w:val="clear" w:color="auto" w:fill="F2F2F2"/>
          </w:tcPr>
          <w:p w:rsidR="00AD6BA0" w:rsidRPr="00A84740" w:rsidRDefault="00AD6BA0"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AD6BA0" w:rsidRPr="00EB4E92" w:rsidRDefault="00EB4E92" w:rsidP="0056400C">
            <w:pPr>
              <w:spacing w:before="60" w:after="60"/>
              <w:rPr>
                <w:rFonts w:ascii="Palatino Linotype" w:hAnsi="Palatino Linotype"/>
                <w:szCs w:val="20"/>
              </w:rPr>
            </w:pPr>
            <w:r w:rsidRPr="00EB4E92">
              <w:rPr>
                <w:rFonts w:ascii="Palatino Linotype" w:hAnsi="Palatino Linotype"/>
                <w:b/>
                <w:sz w:val="22"/>
                <w:szCs w:val="20"/>
              </w:rPr>
              <w:t>T</w:t>
            </w:r>
            <w:r w:rsidR="0093061B">
              <w:rPr>
                <w:rFonts w:ascii="Palatino Linotype" w:hAnsi="Palatino Linotype"/>
                <w:b/>
                <w:sz w:val="22"/>
                <w:szCs w:val="20"/>
              </w:rPr>
              <w:t>otal Number of Inbound Calls Abandoned</w:t>
            </w:r>
            <w:r w:rsidRPr="00EB4E92">
              <w:rPr>
                <w:rFonts w:ascii="Palatino Linotype" w:hAnsi="Palatino Linotype"/>
                <w:b/>
                <w:sz w:val="22"/>
                <w:szCs w:val="20"/>
              </w:rPr>
              <w:t>:</w:t>
            </w:r>
            <w:r>
              <w:rPr>
                <w:rFonts w:ascii="Palatino Linotype" w:hAnsi="Palatino Linotype"/>
                <w:b/>
                <w:sz w:val="22"/>
                <w:szCs w:val="20"/>
              </w:rPr>
              <w:t xml:space="preserve">  </w:t>
            </w:r>
            <w:r>
              <w:rPr>
                <w:rFonts w:ascii="Palatino Linotype" w:hAnsi="Palatino Linotype"/>
                <w:sz w:val="22"/>
                <w:szCs w:val="20"/>
              </w:rPr>
              <w:t>I</w:t>
            </w:r>
            <w:r w:rsidR="0093061B">
              <w:rPr>
                <w:rFonts w:ascii="Palatino Linotype" w:hAnsi="Palatino Linotype"/>
                <w:sz w:val="22"/>
                <w:szCs w:val="20"/>
              </w:rPr>
              <w:t>dentify the total number of callers who hung up the phone before their call was answered by an agent</w:t>
            </w:r>
            <w:r w:rsidR="00433E50">
              <w:rPr>
                <w:rFonts w:ascii="Palatino Linotype" w:hAnsi="Palatino Linotype"/>
                <w:sz w:val="22"/>
                <w:szCs w:val="20"/>
              </w:rPr>
              <w:t xml:space="preserve"> during the reporting period</w:t>
            </w:r>
            <w:r w:rsidR="0093061B">
              <w:rPr>
                <w:rFonts w:ascii="Palatino Linotype" w:hAnsi="Palatino Linotype"/>
                <w:sz w:val="22"/>
                <w:szCs w:val="20"/>
              </w:rPr>
              <w:t xml:space="preserve">. </w:t>
            </w:r>
          </w:p>
        </w:tc>
      </w:tr>
      <w:tr w:rsidR="00AD6BA0" w:rsidRPr="00A84740" w:rsidTr="0056400C">
        <w:trPr>
          <w:cantSplit/>
        </w:trPr>
        <w:tc>
          <w:tcPr>
            <w:tcW w:w="1800" w:type="dxa"/>
            <w:shd w:val="clear" w:color="auto" w:fill="BFBFBF"/>
          </w:tcPr>
          <w:p w:rsidR="00AD6BA0" w:rsidRPr="00A84740" w:rsidRDefault="00AD6BA0" w:rsidP="0056400C">
            <w:pPr>
              <w:spacing w:before="120" w:after="120"/>
              <w:rPr>
                <w:rFonts w:ascii="Palatino Linotype" w:hAnsi="Palatino Linotype"/>
              </w:rPr>
            </w:pPr>
            <w:r w:rsidRPr="00A84740">
              <w:rPr>
                <w:rFonts w:ascii="Palatino Linotype" w:hAnsi="Palatino Linotype"/>
                <w:b/>
                <w:bCs/>
                <w:sz w:val="22"/>
              </w:rPr>
              <w:t xml:space="preserve">Item 4  </w:t>
            </w:r>
          </w:p>
        </w:tc>
        <w:tc>
          <w:tcPr>
            <w:tcW w:w="7740" w:type="dxa"/>
            <w:shd w:val="clear" w:color="auto" w:fill="BFBFBF"/>
          </w:tcPr>
          <w:p w:rsidR="00AD6BA0" w:rsidRPr="008426FD" w:rsidRDefault="00C5036A" w:rsidP="0056400C">
            <w:pPr>
              <w:spacing w:before="120" w:after="120"/>
              <w:rPr>
                <w:rFonts w:ascii="Palatino Linotype" w:hAnsi="Palatino Linotype"/>
                <w:b/>
              </w:rPr>
            </w:pPr>
            <w:r>
              <w:rPr>
                <w:rFonts w:ascii="Palatino Linotype" w:hAnsi="Palatino Linotype"/>
                <w:b/>
                <w:sz w:val="22"/>
              </w:rPr>
              <w:t>Total Number of Disconnected Calls</w:t>
            </w:r>
          </w:p>
        </w:tc>
      </w:tr>
      <w:tr w:rsidR="00AD6BA0" w:rsidRPr="00A84740" w:rsidTr="0056400C">
        <w:tc>
          <w:tcPr>
            <w:tcW w:w="1800" w:type="dxa"/>
            <w:shd w:val="clear" w:color="auto" w:fill="F2F2F2"/>
          </w:tcPr>
          <w:p w:rsidR="00AD6BA0" w:rsidRPr="00A84740" w:rsidRDefault="00AD6BA0"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AD6BA0" w:rsidRPr="00A84740" w:rsidRDefault="00433E50" w:rsidP="008141FE">
            <w:pPr>
              <w:spacing w:before="60" w:after="60"/>
              <w:rPr>
                <w:rFonts w:ascii="Palatino Linotype" w:hAnsi="Palatino Linotype"/>
              </w:rPr>
            </w:pPr>
            <w:r w:rsidRPr="00433E50">
              <w:rPr>
                <w:rFonts w:ascii="Palatino Linotype" w:hAnsi="Palatino Linotype"/>
                <w:b/>
                <w:sz w:val="22"/>
              </w:rPr>
              <w:t>Total Number of Disconnected Calls:</w:t>
            </w:r>
            <w:r>
              <w:rPr>
                <w:rFonts w:ascii="Palatino Linotype" w:hAnsi="Palatino Linotype"/>
                <w:sz w:val="22"/>
              </w:rPr>
              <w:t xml:space="preserve">  Identify the total number of calls that were disconnected upon receipt to the contractor during the reporting period. </w:t>
            </w:r>
          </w:p>
        </w:tc>
      </w:tr>
      <w:tr w:rsidR="00C5036A" w:rsidRPr="00A84740" w:rsidTr="0056400C">
        <w:trPr>
          <w:cantSplit/>
        </w:trPr>
        <w:tc>
          <w:tcPr>
            <w:tcW w:w="1800" w:type="dxa"/>
            <w:shd w:val="clear" w:color="auto" w:fill="BFBFBF"/>
          </w:tcPr>
          <w:p w:rsidR="00C5036A" w:rsidRPr="00630435" w:rsidRDefault="00C5036A" w:rsidP="0056400C">
            <w:pPr>
              <w:spacing w:before="120" w:after="120"/>
              <w:rPr>
                <w:rFonts w:ascii="Palatino Linotype" w:hAnsi="Palatino Linotype"/>
                <w:b/>
                <w:bCs/>
              </w:rPr>
            </w:pPr>
            <w:r w:rsidRPr="00630435">
              <w:rPr>
                <w:rFonts w:ascii="Palatino Linotype" w:hAnsi="Palatino Linotype"/>
                <w:b/>
                <w:bCs/>
                <w:sz w:val="22"/>
              </w:rPr>
              <w:t xml:space="preserve">Item 5  </w:t>
            </w:r>
          </w:p>
        </w:tc>
        <w:tc>
          <w:tcPr>
            <w:tcW w:w="7740" w:type="dxa"/>
            <w:shd w:val="clear" w:color="auto" w:fill="BFBFBF"/>
          </w:tcPr>
          <w:p w:rsidR="00C5036A" w:rsidRPr="00630435" w:rsidRDefault="00C5036A" w:rsidP="008141FE">
            <w:pPr>
              <w:spacing w:before="120" w:after="120"/>
              <w:rPr>
                <w:rFonts w:ascii="Palatino Linotype" w:hAnsi="Palatino Linotype"/>
              </w:rPr>
            </w:pPr>
            <w:r>
              <w:rPr>
                <w:rFonts w:ascii="Palatino Linotype" w:hAnsi="Palatino Linotype"/>
                <w:b/>
                <w:sz w:val="22"/>
              </w:rPr>
              <w:t>Total Number of Calls Given Busy</w:t>
            </w:r>
          </w:p>
        </w:tc>
      </w:tr>
      <w:tr w:rsidR="00C5036A" w:rsidRPr="00A84740" w:rsidTr="0056400C">
        <w:trPr>
          <w:cantSplit/>
        </w:trPr>
        <w:tc>
          <w:tcPr>
            <w:tcW w:w="1800" w:type="dxa"/>
            <w:shd w:val="clear" w:color="auto" w:fill="F2F2F2"/>
          </w:tcPr>
          <w:p w:rsidR="00C5036A" w:rsidRPr="00630435" w:rsidRDefault="00C5036A" w:rsidP="0056400C">
            <w:pPr>
              <w:spacing w:before="120" w:after="120"/>
              <w:rPr>
                <w:rFonts w:ascii="Palatino Linotype" w:hAnsi="Palatino Linotype"/>
                <w:b/>
                <w:bCs/>
              </w:rPr>
            </w:pPr>
            <w:r w:rsidRPr="00630435">
              <w:rPr>
                <w:rFonts w:ascii="Palatino Linotype" w:hAnsi="Palatino Linotype"/>
                <w:b/>
                <w:sz w:val="22"/>
              </w:rPr>
              <w:t>Description</w:t>
            </w:r>
          </w:p>
        </w:tc>
        <w:tc>
          <w:tcPr>
            <w:tcW w:w="7740" w:type="dxa"/>
            <w:tcBorders>
              <w:bottom w:val="single" w:sz="4" w:space="0" w:color="auto"/>
            </w:tcBorders>
            <w:shd w:val="clear" w:color="auto" w:fill="auto"/>
          </w:tcPr>
          <w:p w:rsidR="00C5036A" w:rsidRPr="00630435" w:rsidRDefault="0028372C" w:rsidP="0028372C">
            <w:pPr>
              <w:spacing w:before="120" w:after="120"/>
              <w:rPr>
                <w:rFonts w:ascii="Palatino Linotype" w:hAnsi="Palatino Linotype"/>
              </w:rPr>
            </w:pPr>
            <w:r>
              <w:rPr>
                <w:rFonts w:ascii="Palatino Linotype" w:hAnsi="Palatino Linotype"/>
                <w:b/>
                <w:sz w:val="22"/>
              </w:rPr>
              <w:t xml:space="preserve">Total Number of Calls Given </w:t>
            </w:r>
            <w:r w:rsidR="00433E50" w:rsidRPr="00433E50">
              <w:rPr>
                <w:rFonts w:ascii="Palatino Linotype" w:hAnsi="Palatino Linotype"/>
                <w:b/>
                <w:sz w:val="22"/>
              </w:rPr>
              <w:t>Busy</w:t>
            </w:r>
            <w:r>
              <w:rPr>
                <w:rFonts w:ascii="Palatino Linotype" w:hAnsi="Palatino Linotype"/>
                <w:b/>
                <w:sz w:val="22"/>
              </w:rPr>
              <w:t xml:space="preserve"> Signal:</w:t>
            </w:r>
            <w:r w:rsidR="00433E50">
              <w:rPr>
                <w:rFonts w:ascii="Palatino Linotype" w:hAnsi="Palatino Linotype"/>
                <w:sz w:val="22"/>
              </w:rPr>
              <w:t xml:space="preserve">  Identify the total number of calls that received a busy signal upon receipt to the contractor during the reporting period.  </w:t>
            </w:r>
          </w:p>
        </w:tc>
      </w:tr>
      <w:tr w:rsidR="00C5036A" w:rsidRPr="00A84740" w:rsidTr="0056400C">
        <w:trPr>
          <w:cantSplit/>
        </w:trPr>
        <w:tc>
          <w:tcPr>
            <w:tcW w:w="1800" w:type="dxa"/>
            <w:shd w:val="clear" w:color="auto" w:fill="BFBFBF"/>
          </w:tcPr>
          <w:p w:rsidR="00C5036A" w:rsidRPr="00C75FA0" w:rsidRDefault="00C5036A" w:rsidP="0056400C">
            <w:pPr>
              <w:pStyle w:val="Heading5"/>
              <w:rPr>
                <w:i w:val="0"/>
                <w:smallCaps/>
              </w:rPr>
            </w:pPr>
            <w:r>
              <w:rPr>
                <w:i w:val="0"/>
              </w:rPr>
              <w:lastRenderedPageBreak/>
              <w:t>Item 6</w:t>
            </w:r>
          </w:p>
        </w:tc>
        <w:tc>
          <w:tcPr>
            <w:tcW w:w="7740" w:type="dxa"/>
            <w:shd w:val="clear" w:color="auto" w:fill="BFBFBF"/>
          </w:tcPr>
          <w:p w:rsidR="00C5036A" w:rsidRPr="00630435" w:rsidRDefault="007210B9" w:rsidP="0056400C">
            <w:pPr>
              <w:spacing w:before="60" w:after="60"/>
              <w:rPr>
                <w:rFonts w:ascii="Palatino Linotype" w:hAnsi="Palatino Linotype"/>
                <w:b/>
              </w:rPr>
            </w:pPr>
            <w:r>
              <w:rPr>
                <w:rFonts w:ascii="Palatino Linotype" w:hAnsi="Palatino Linotype"/>
                <w:b/>
                <w:sz w:val="22"/>
              </w:rPr>
              <w:t>Total Number of Calls Answered Within 30 Seconds</w:t>
            </w:r>
          </w:p>
        </w:tc>
      </w:tr>
      <w:tr w:rsidR="00C5036A" w:rsidRPr="00A84740" w:rsidTr="0056400C">
        <w:tblPrEx>
          <w:tblCellMar>
            <w:left w:w="115" w:type="dxa"/>
            <w:right w:w="115" w:type="dxa"/>
          </w:tblCellMar>
        </w:tblPrEx>
        <w:tc>
          <w:tcPr>
            <w:tcW w:w="1800" w:type="dxa"/>
            <w:shd w:val="clear" w:color="auto" w:fill="F2F2F2"/>
          </w:tcPr>
          <w:p w:rsidR="00C5036A" w:rsidRPr="001E2054" w:rsidRDefault="00C5036A" w:rsidP="0056400C">
            <w:pPr>
              <w:spacing w:before="120" w:after="120"/>
              <w:rPr>
                <w:rFonts w:ascii="Palatino Linotype" w:hAnsi="Palatino Linotype"/>
                <w:b/>
              </w:rPr>
            </w:pPr>
            <w:r w:rsidRPr="001E2054">
              <w:rPr>
                <w:rFonts w:ascii="Palatino Linotype" w:hAnsi="Palatino Linotype"/>
                <w:b/>
                <w:sz w:val="22"/>
              </w:rPr>
              <w:t>Description</w:t>
            </w:r>
          </w:p>
        </w:tc>
        <w:tc>
          <w:tcPr>
            <w:tcW w:w="7740" w:type="dxa"/>
            <w:shd w:val="clear" w:color="auto" w:fill="auto"/>
          </w:tcPr>
          <w:p w:rsidR="00C5036A" w:rsidRPr="00630435" w:rsidRDefault="0028372C" w:rsidP="0056400C">
            <w:pPr>
              <w:spacing w:before="120" w:after="120"/>
              <w:rPr>
                <w:rFonts w:ascii="Palatino Linotype" w:hAnsi="Palatino Linotype"/>
              </w:rPr>
            </w:pPr>
            <w:r w:rsidRPr="0028372C">
              <w:rPr>
                <w:rFonts w:ascii="Palatino Linotype" w:hAnsi="Palatino Linotype"/>
                <w:b/>
                <w:sz w:val="22"/>
              </w:rPr>
              <w:t>Total Number of Calls Answered Within 30 Seconds:</w:t>
            </w:r>
            <w:r>
              <w:rPr>
                <w:rFonts w:ascii="Palatino Linotype" w:hAnsi="Palatino Linotype"/>
                <w:sz w:val="22"/>
              </w:rPr>
              <w:t xml:space="preserve">  Identify the total number of calls that were answered by an agent within 30 seconds of receipt.</w:t>
            </w:r>
          </w:p>
        </w:tc>
      </w:tr>
      <w:tr w:rsidR="007210B9" w:rsidRPr="00A84740" w:rsidTr="0056400C">
        <w:trPr>
          <w:cantSplit/>
        </w:trPr>
        <w:tc>
          <w:tcPr>
            <w:tcW w:w="1800" w:type="dxa"/>
            <w:shd w:val="clear" w:color="auto" w:fill="BFBFBF"/>
          </w:tcPr>
          <w:p w:rsidR="007210B9" w:rsidRDefault="007210B9" w:rsidP="0056400C">
            <w:pPr>
              <w:spacing w:before="120" w:after="120"/>
              <w:rPr>
                <w:rFonts w:ascii="Palatino Linotype" w:hAnsi="Palatino Linotype"/>
                <w:b/>
              </w:rPr>
            </w:pPr>
            <w:r>
              <w:rPr>
                <w:rFonts w:ascii="Palatino Linotype" w:hAnsi="Palatino Linotype"/>
                <w:b/>
              </w:rPr>
              <w:t>Item 7</w:t>
            </w:r>
          </w:p>
        </w:tc>
        <w:tc>
          <w:tcPr>
            <w:tcW w:w="7740" w:type="dxa"/>
            <w:shd w:val="clear" w:color="auto" w:fill="BFBFBF"/>
          </w:tcPr>
          <w:p w:rsidR="007210B9" w:rsidRDefault="007210B9" w:rsidP="0056400C">
            <w:pPr>
              <w:spacing w:before="120" w:after="120"/>
              <w:rPr>
                <w:rFonts w:ascii="Palatino Linotype" w:hAnsi="Palatino Linotype"/>
                <w:b/>
              </w:rPr>
            </w:pPr>
            <w:r>
              <w:rPr>
                <w:rFonts w:ascii="Palatino Linotype" w:hAnsi="Palatino Linotype"/>
                <w:b/>
                <w:sz w:val="22"/>
              </w:rPr>
              <w:t>Total Number of Calls Answered Within 60 Seconds</w:t>
            </w:r>
          </w:p>
        </w:tc>
      </w:tr>
      <w:tr w:rsidR="007210B9" w:rsidRPr="00A84740" w:rsidTr="00427790">
        <w:trPr>
          <w:cantSplit/>
        </w:trPr>
        <w:tc>
          <w:tcPr>
            <w:tcW w:w="1800" w:type="dxa"/>
            <w:shd w:val="clear" w:color="auto" w:fill="F2F2F2" w:themeFill="background1" w:themeFillShade="F2"/>
          </w:tcPr>
          <w:p w:rsidR="007210B9" w:rsidRPr="0038748A" w:rsidRDefault="0038748A" w:rsidP="0056400C">
            <w:pPr>
              <w:spacing w:before="120" w:after="120"/>
              <w:rPr>
                <w:rFonts w:ascii="Palatino Linotype" w:hAnsi="Palatino Linotype"/>
                <w:b/>
              </w:rPr>
            </w:pPr>
            <w:r w:rsidRPr="0038748A">
              <w:rPr>
                <w:rFonts w:ascii="Palatino Linotype" w:hAnsi="Palatino Linotype"/>
                <w:b/>
                <w:sz w:val="22"/>
                <w:szCs w:val="22"/>
              </w:rPr>
              <w:t>Description</w:t>
            </w:r>
          </w:p>
        </w:tc>
        <w:tc>
          <w:tcPr>
            <w:tcW w:w="7740" w:type="dxa"/>
            <w:shd w:val="clear" w:color="auto" w:fill="FFFFFF" w:themeFill="background1"/>
          </w:tcPr>
          <w:p w:rsidR="007210B9" w:rsidRDefault="003246E0" w:rsidP="0056400C">
            <w:pPr>
              <w:spacing w:before="120" w:after="120"/>
              <w:rPr>
                <w:rFonts w:ascii="Palatino Linotype" w:hAnsi="Palatino Linotype"/>
                <w:b/>
              </w:rPr>
            </w:pPr>
            <w:r>
              <w:rPr>
                <w:rFonts w:ascii="Palatino Linotype" w:hAnsi="Palatino Linotype"/>
                <w:b/>
                <w:sz w:val="22"/>
              </w:rPr>
              <w:t xml:space="preserve">Total Number of Calls Answered Within 60 Seconds:  </w:t>
            </w:r>
            <w:r>
              <w:rPr>
                <w:rFonts w:ascii="Palatino Linotype" w:hAnsi="Palatino Linotype"/>
                <w:sz w:val="22"/>
              </w:rPr>
              <w:t>Identify the total number of calls that were answered by an agent within 60 seconds of receipt.</w:t>
            </w:r>
          </w:p>
        </w:tc>
      </w:tr>
      <w:tr w:rsidR="0038748A" w:rsidRPr="00A84740" w:rsidTr="0056400C">
        <w:trPr>
          <w:cantSplit/>
        </w:trPr>
        <w:tc>
          <w:tcPr>
            <w:tcW w:w="1800" w:type="dxa"/>
            <w:shd w:val="clear" w:color="auto" w:fill="BFBFBF"/>
          </w:tcPr>
          <w:p w:rsidR="0038748A" w:rsidRDefault="0038748A" w:rsidP="0056400C">
            <w:pPr>
              <w:spacing w:before="120" w:after="120"/>
              <w:rPr>
                <w:rFonts w:ascii="Palatino Linotype" w:hAnsi="Palatino Linotype"/>
                <w:b/>
              </w:rPr>
            </w:pPr>
            <w:r>
              <w:rPr>
                <w:rFonts w:ascii="Palatino Linotype" w:hAnsi="Palatino Linotype"/>
                <w:b/>
              </w:rPr>
              <w:t>Item</w:t>
            </w:r>
            <w:r w:rsidR="00CC207E">
              <w:rPr>
                <w:rFonts w:ascii="Palatino Linotype" w:hAnsi="Palatino Linotype"/>
                <w:b/>
              </w:rPr>
              <w:t xml:space="preserve"> 8</w:t>
            </w:r>
          </w:p>
        </w:tc>
        <w:tc>
          <w:tcPr>
            <w:tcW w:w="7740" w:type="dxa"/>
            <w:shd w:val="clear" w:color="auto" w:fill="BFBFBF"/>
          </w:tcPr>
          <w:p w:rsidR="0038748A" w:rsidRDefault="008A16F4" w:rsidP="0056400C">
            <w:pPr>
              <w:spacing w:before="120" w:after="120"/>
              <w:rPr>
                <w:rFonts w:ascii="Palatino Linotype" w:hAnsi="Palatino Linotype"/>
                <w:b/>
              </w:rPr>
            </w:pPr>
            <w:r>
              <w:rPr>
                <w:rFonts w:ascii="Palatino Linotype" w:hAnsi="Palatino Linotype"/>
                <w:b/>
                <w:sz w:val="22"/>
              </w:rPr>
              <w:t>Average Wait Time (Seconds)</w:t>
            </w:r>
          </w:p>
        </w:tc>
      </w:tr>
      <w:tr w:rsidR="0038748A" w:rsidRPr="00A84740" w:rsidTr="00427790">
        <w:trPr>
          <w:cantSplit/>
        </w:trPr>
        <w:tc>
          <w:tcPr>
            <w:tcW w:w="1800" w:type="dxa"/>
            <w:shd w:val="clear" w:color="auto" w:fill="F2F2F2" w:themeFill="background1" w:themeFillShade="F2"/>
          </w:tcPr>
          <w:p w:rsidR="0038748A" w:rsidRPr="0038748A" w:rsidRDefault="0038748A" w:rsidP="0056400C">
            <w:pPr>
              <w:spacing w:before="120" w:after="120"/>
              <w:rPr>
                <w:rFonts w:ascii="Palatino Linotype" w:hAnsi="Palatino Linotype"/>
                <w:b/>
              </w:rPr>
            </w:pPr>
            <w:r w:rsidRPr="0038748A">
              <w:rPr>
                <w:rFonts w:ascii="Palatino Linotype" w:hAnsi="Palatino Linotype"/>
                <w:b/>
                <w:sz w:val="22"/>
                <w:szCs w:val="22"/>
              </w:rPr>
              <w:t>Description</w:t>
            </w:r>
          </w:p>
        </w:tc>
        <w:tc>
          <w:tcPr>
            <w:tcW w:w="7740" w:type="dxa"/>
            <w:shd w:val="clear" w:color="auto" w:fill="FFFFFF" w:themeFill="background1"/>
          </w:tcPr>
          <w:p w:rsidR="0038748A" w:rsidRPr="003246E0" w:rsidRDefault="003246E0" w:rsidP="0056400C">
            <w:pPr>
              <w:spacing w:before="120" w:after="120"/>
              <w:rPr>
                <w:rFonts w:ascii="Palatino Linotype" w:hAnsi="Palatino Linotype"/>
              </w:rPr>
            </w:pPr>
            <w:r>
              <w:rPr>
                <w:rFonts w:ascii="Palatino Linotype" w:hAnsi="Palatino Linotype"/>
                <w:b/>
                <w:sz w:val="22"/>
              </w:rPr>
              <w:t xml:space="preserve">Average Wait Time:  </w:t>
            </w:r>
            <w:r>
              <w:rPr>
                <w:rFonts w:ascii="Palatino Linotype" w:hAnsi="Palatino Linotype"/>
                <w:sz w:val="22"/>
              </w:rPr>
              <w:t>Identify the average wait time for callers to speak with an agent upon receipt.</w:t>
            </w:r>
          </w:p>
        </w:tc>
      </w:tr>
      <w:tr w:rsidR="003246E0" w:rsidRPr="00A84740" w:rsidTr="00427790">
        <w:trPr>
          <w:cantSplit/>
        </w:trPr>
        <w:tc>
          <w:tcPr>
            <w:tcW w:w="1800" w:type="dxa"/>
            <w:shd w:val="clear" w:color="auto" w:fill="F2F2F2" w:themeFill="background1" w:themeFillShade="F2"/>
          </w:tcPr>
          <w:p w:rsidR="003246E0" w:rsidRPr="0038748A" w:rsidRDefault="003246E0" w:rsidP="0056400C">
            <w:pPr>
              <w:spacing w:before="120" w:after="120"/>
              <w:rPr>
                <w:rFonts w:ascii="Palatino Linotype" w:hAnsi="Palatino Linotype"/>
                <w:b/>
              </w:rPr>
            </w:pPr>
            <w:r>
              <w:rPr>
                <w:rFonts w:ascii="Palatino Linotype" w:hAnsi="Palatino Linotype"/>
                <w:b/>
                <w:sz w:val="22"/>
                <w:szCs w:val="22"/>
              </w:rPr>
              <w:t>Formula</w:t>
            </w:r>
          </w:p>
        </w:tc>
        <w:tc>
          <w:tcPr>
            <w:tcW w:w="7740" w:type="dxa"/>
            <w:shd w:val="clear" w:color="auto" w:fill="FFFFFF" w:themeFill="background1"/>
          </w:tcPr>
          <w:p w:rsidR="003246E0" w:rsidRPr="00427790" w:rsidRDefault="00427790" w:rsidP="0056400C">
            <w:pPr>
              <w:spacing w:before="120" w:after="120"/>
              <w:rPr>
                <w:rFonts w:ascii="Palatino Linotype" w:hAnsi="Palatino Linotype"/>
              </w:rPr>
            </w:pPr>
            <w:r>
              <w:rPr>
                <w:rFonts w:ascii="Palatino Linotype" w:hAnsi="Palatino Linotype"/>
                <w:sz w:val="22"/>
              </w:rPr>
              <w:t>Total Wait Time ÷ Total calls answered</w:t>
            </w:r>
          </w:p>
        </w:tc>
      </w:tr>
      <w:tr w:rsidR="008A16F4" w:rsidRPr="00A84740" w:rsidTr="008A16F4">
        <w:trPr>
          <w:cantSplit/>
          <w:trHeight w:val="467"/>
        </w:trPr>
        <w:tc>
          <w:tcPr>
            <w:tcW w:w="1800" w:type="dxa"/>
            <w:shd w:val="clear" w:color="auto" w:fill="BFBFBF"/>
          </w:tcPr>
          <w:p w:rsidR="008A16F4" w:rsidRDefault="008A16F4" w:rsidP="0056400C">
            <w:pPr>
              <w:spacing w:before="120" w:after="120"/>
              <w:rPr>
                <w:rFonts w:ascii="Palatino Linotype" w:hAnsi="Palatino Linotype"/>
                <w:b/>
              </w:rPr>
            </w:pPr>
            <w:r>
              <w:rPr>
                <w:rFonts w:ascii="Palatino Linotype" w:hAnsi="Palatino Linotype"/>
                <w:b/>
              </w:rPr>
              <w:t>Item</w:t>
            </w:r>
            <w:r w:rsidR="00CC207E">
              <w:rPr>
                <w:rFonts w:ascii="Palatino Linotype" w:hAnsi="Palatino Linotype"/>
                <w:b/>
              </w:rPr>
              <w:t xml:space="preserve"> 9</w:t>
            </w:r>
          </w:p>
        </w:tc>
        <w:tc>
          <w:tcPr>
            <w:tcW w:w="7740" w:type="dxa"/>
            <w:shd w:val="clear" w:color="auto" w:fill="BFBFBF"/>
          </w:tcPr>
          <w:p w:rsidR="008A16F4" w:rsidRDefault="008A16F4" w:rsidP="0056400C">
            <w:pPr>
              <w:spacing w:before="120" w:after="120"/>
              <w:rPr>
                <w:rFonts w:ascii="Palatino Linotype" w:hAnsi="Palatino Linotype"/>
                <w:b/>
              </w:rPr>
            </w:pPr>
            <w:r>
              <w:rPr>
                <w:rFonts w:ascii="Palatino Linotype" w:hAnsi="Palatino Linotype"/>
                <w:b/>
                <w:sz w:val="22"/>
              </w:rPr>
              <w:t>Average Abandonment Time (Seconds)</w:t>
            </w:r>
          </w:p>
        </w:tc>
      </w:tr>
      <w:tr w:rsidR="008A16F4" w:rsidRPr="00A84740" w:rsidTr="00427790">
        <w:trPr>
          <w:cantSplit/>
          <w:trHeight w:val="467"/>
        </w:trPr>
        <w:tc>
          <w:tcPr>
            <w:tcW w:w="1800" w:type="dxa"/>
            <w:shd w:val="clear" w:color="auto" w:fill="F2F2F2" w:themeFill="background1" w:themeFillShade="F2"/>
          </w:tcPr>
          <w:p w:rsidR="008A16F4" w:rsidRDefault="008A16F4" w:rsidP="0056400C">
            <w:pPr>
              <w:spacing w:before="120" w:after="120"/>
              <w:rPr>
                <w:rFonts w:ascii="Palatino Linotype" w:hAnsi="Palatino Linotype"/>
                <w:b/>
              </w:rPr>
            </w:pPr>
            <w:r>
              <w:rPr>
                <w:rFonts w:ascii="Palatino Linotype" w:hAnsi="Palatino Linotype"/>
                <w:b/>
              </w:rPr>
              <w:t>Description</w:t>
            </w:r>
          </w:p>
        </w:tc>
        <w:tc>
          <w:tcPr>
            <w:tcW w:w="7740" w:type="dxa"/>
            <w:shd w:val="clear" w:color="auto" w:fill="FFFFFF" w:themeFill="background1"/>
          </w:tcPr>
          <w:p w:rsidR="008A16F4" w:rsidRPr="003246E0" w:rsidRDefault="003246E0" w:rsidP="0056400C">
            <w:pPr>
              <w:spacing w:before="120" w:after="120"/>
              <w:rPr>
                <w:rFonts w:ascii="Palatino Linotype" w:hAnsi="Palatino Linotype"/>
              </w:rPr>
            </w:pPr>
            <w:r>
              <w:rPr>
                <w:rFonts w:ascii="Palatino Linotype" w:hAnsi="Palatino Linotype"/>
                <w:b/>
                <w:sz w:val="22"/>
              </w:rPr>
              <w:t xml:space="preserve">Average Abandonment Time:  </w:t>
            </w:r>
            <w:r>
              <w:rPr>
                <w:rFonts w:ascii="Palatino Linotype" w:hAnsi="Palatino Linotype"/>
                <w:sz w:val="22"/>
              </w:rPr>
              <w:t>Identify the average time that a caller waits before ending the call prior to speaking with an agent</w:t>
            </w:r>
            <w:r w:rsidR="00390A9B">
              <w:rPr>
                <w:rFonts w:ascii="Palatino Linotype" w:hAnsi="Palatino Linotype"/>
                <w:sz w:val="22"/>
              </w:rPr>
              <w:t xml:space="preserve"> during the reporting period</w:t>
            </w:r>
            <w:r>
              <w:rPr>
                <w:rFonts w:ascii="Palatino Linotype" w:hAnsi="Palatino Linotype"/>
                <w:sz w:val="22"/>
              </w:rPr>
              <w:t xml:space="preserve">. </w:t>
            </w:r>
          </w:p>
        </w:tc>
      </w:tr>
      <w:tr w:rsidR="003246E0" w:rsidRPr="00A84740" w:rsidTr="00427790">
        <w:trPr>
          <w:cantSplit/>
          <w:trHeight w:val="467"/>
        </w:trPr>
        <w:tc>
          <w:tcPr>
            <w:tcW w:w="1800" w:type="dxa"/>
            <w:shd w:val="clear" w:color="auto" w:fill="F2F2F2" w:themeFill="background1" w:themeFillShade="F2"/>
          </w:tcPr>
          <w:p w:rsidR="003246E0" w:rsidRDefault="003246E0" w:rsidP="0056400C">
            <w:pPr>
              <w:spacing w:before="120" w:after="120"/>
              <w:rPr>
                <w:rFonts w:ascii="Palatino Linotype" w:hAnsi="Palatino Linotype"/>
                <w:b/>
              </w:rPr>
            </w:pPr>
            <w:r>
              <w:rPr>
                <w:rFonts w:ascii="Palatino Linotype" w:hAnsi="Palatino Linotype"/>
                <w:b/>
              </w:rPr>
              <w:t>Formula</w:t>
            </w:r>
          </w:p>
        </w:tc>
        <w:tc>
          <w:tcPr>
            <w:tcW w:w="7740" w:type="dxa"/>
            <w:shd w:val="clear" w:color="auto" w:fill="FFFFFF" w:themeFill="background1"/>
          </w:tcPr>
          <w:p w:rsidR="003246E0" w:rsidRPr="003246E0" w:rsidRDefault="003246E0" w:rsidP="0056400C">
            <w:pPr>
              <w:spacing w:before="120" w:after="120"/>
              <w:rPr>
                <w:rFonts w:ascii="Palatino Linotype" w:hAnsi="Palatino Linotype"/>
              </w:rPr>
            </w:pPr>
            <w:r>
              <w:rPr>
                <w:rFonts w:ascii="Palatino Linotype" w:hAnsi="Palatino Linotype"/>
                <w:sz w:val="22"/>
              </w:rPr>
              <w:t>(Total Abandonment Time ÷ Total Number of Abandoned Calls) x 100</w:t>
            </w:r>
          </w:p>
        </w:tc>
      </w:tr>
      <w:tr w:rsidR="007210B9" w:rsidRPr="00A84740" w:rsidTr="008A16F4">
        <w:trPr>
          <w:cantSplit/>
          <w:trHeight w:val="467"/>
        </w:trPr>
        <w:tc>
          <w:tcPr>
            <w:tcW w:w="1800" w:type="dxa"/>
            <w:shd w:val="clear" w:color="auto" w:fill="BFBFBF"/>
          </w:tcPr>
          <w:p w:rsidR="007210B9" w:rsidRPr="00C5036A" w:rsidRDefault="007210B9" w:rsidP="0056400C">
            <w:pPr>
              <w:spacing w:before="120" w:after="120"/>
              <w:rPr>
                <w:rFonts w:ascii="Palatino Linotype" w:hAnsi="Palatino Linotype"/>
                <w:b/>
              </w:rPr>
            </w:pPr>
            <w:r>
              <w:rPr>
                <w:rFonts w:ascii="Palatino Linotype" w:hAnsi="Palatino Linotype"/>
                <w:b/>
              </w:rPr>
              <w:t xml:space="preserve">Item </w:t>
            </w:r>
            <w:r w:rsidR="00CC207E">
              <w:rPr>
                <w:rFonts w:ascii="Palatino Linotype" w:hAnsi="Palatino Linotype"/>
                <w:b/>
              </w:rPr>
              <w:t>10</w:t>
            </w:r>
          </w:p>
        </w:tc>
        <w:tc>
          <w:tcPr>
            <w:tcW w:w="7740" w:type="dxa"/>
            <w:shd w:val="clear" w:color="auto" w:fill="BFBFBF"/>
          </w:tcPr>
          <w:p w:rsidR="007210B9" w:rsidRDefault="007210B9" w:rsidP="0056400C">
            <w:pPr>
              <w:spacing w:before="120" w:after="120"/>
              <w:rPr>
                <w:rFonts w:ascii="Palatino Linotype" w:hAnsi="Palatino Linotype"/>
                <w:b/>
              </w:rPr>
            </w:pPr>
            <w:r>
              <w:rPr>
                <w:rFonts w:ascii="Palatino Linotype" w:hAnsi="Palatino Linotype"/>
                <w:b/>
                <w:sz w:val="22"/>
              </w:rPr>
              <w:t>Percentage of Total Calls Answered</w:t>
            </w:r>
          </w:p>
        </w:tc>
      </w:tr>
      <w:tr w:rsidR="007210B9" w:rsidRPr="00A84740" w:rsidTr="00427790">
        <w:trPr>
          <w:cantSplit/>
        </w:trPr>
        <w:tc>
          <w:tcPr>
            <w:tcW w:w="1800" w:type="dxa"/>
            <w:shd w:val="clear" w:color="auto" w:fill="F2F2F2" w:themeFill="background1" w:themeFillShade="F2"/>
          </w:tcPr>
          <w:p w:rsidR="007210B9" w:rsidRPr="0038748A" w:rsidRDefault="007210B9" w:rsidP="0056400C">
            <w:pPr>
              <w:spacing w:before="120" w:after="120"/>
              <w:rPr>
                <w:rFonts w:ascii="Palatino Linotype" w:hAnsi="Palatino Linotype"/>
                <w:b/>
              </w:rPr>
            </w:pPr>
            <w:r w:rsidRPr="0038748A">
              <w:rPr>
                <w:rFonts w:ascii="Palatino Linotype" w:hAnsi="Palatino Linotype"/>
                <w:b/>
                <w:sz w:val="22"/>
                <w:szCs w:val="22"/>
              </w:rPr>
              <w:t>Description</w:t>
            </w:r>
          </w:p>
        </w:tc>
        <w:tc>
          <w:tcPr>
            <w:tcW w:w="7740" w:type="dxa"/>
            <w:shd w:val="clear" w:color="auto" w:fill="FFFFFF" w:themeFill="background1"/>
          </w:tcPr>
          <w:p w:rsidR="007210B9" w:rsidRPr="007210B9" w:rsidRDefault="007210B9" w:rsidP="0056400C">
            <w:pPr>
              <w:spacing w:before="120" w:after="120"/>
              <w:rPr>
                <w:rFonts w:ascii="Palatino Linotype" w:hAnsi="Palatino Linotype"/>
              </w:rPr>
            </w:pPr>
            <w:r>
              <w:rPr>
                <w:rFonts w:ascii="Palatino Linotype" w:hAnsi="Palatino Linotype"/>
                <w:b/>
                <w:sz w:val="22"/>
              </w:rPr>
              <w:t xml:space="preserve">Percentage of Calls Answered:  </w:t>
            </w:r>
            <w:r>
              <w:rPr>
                <w:rFonts w:ascii="Palatino Linotype" w:hAnsi="Palatino Linotype"/>
                <w:sz w:val="22"/>
              </w:rPr>
              <w:t>Identify the percentage of calls that were answered by an agent during the reporting period.</w:t>
            </w:r>
          </w:p>
        </w:tc>
      </w:tr>
      <w:tr w:rsidR="007210B9" w:rsidRPr="00A84740" w:rsidTr="00427790">
        <w:trPr>
          <w:cantSplit/>
        </w:trPr>
        <w:tc>
          <w:tcPr>
            <w:tcW w:w="1800" w:type="dxa"/>
            <w:shd w:val="clear" w:color="auto" w:fill="F2F2F2" w:themeFill="background1" w:themeFillShade="F2"/>
          </w:tcPr>
          <w:p w:rsidR="007210B9" w:rsidRPr="00C5036A" w:rsidRDefault="007210B9" w:rsidP="0056400C">
            <w:pPr>
              <w:spacing w:before="120" w:after="120"/>
              <w:rPr>
                <w:rFonts w:ascii="Palatino Linotype" w:hAnsi="Palatino Linotype"/>
                <w:b/>
              </w:rPr>
            </w:pPr>
            <w:r>
              <w:rPr>
                <w:rFonts w:ascii="Palatino Linotype" w:hAnsi="Palatino Linotype"/>
                <w:b/>
              </w:rPr>
              <w:t>Formula</w:t>
            </w:r>
          </w:p>
        </w:tc>
        <w:tc>
          <w:tcPr>
            <w:tcW w:w="7740" w:type="dxa"/>
            <w:shd w:val="clear" w:color="auto" w:fill="FFFFFF" w:themeFill="background1"/>
          </w:tcPr>
          <w:p w:rsidR="007210B9" w:rsidRDefault="007210B9" w:rsidP="0056400C">
            <w:pPr>
              <w:spacing w:before="120" w:after="120"/>
              <w:rPr>
                <w:rFonts w:ascii="Palatino Linotype" w:hAnsi="Palatino Linotype"/>
                <w:b/>
              </w:rPr>
            </w:pPr>
            <w:r>
              <w:rPr>
                <w:rFonts w:ascii="Palatino Linotype" w:hAnsi="Palatino Linotype"/>
                <w:sz w:val="22"/>
              </w:rPr>
              <w:t>Total Calls Answered ÷ Total Inbound Calls</w:t>
            </w:r>
          </w:p>
        </w:tc>
      </w:tr>
      <w:tr w:rsidR="00C5036A" w:rsidRPr="00A84740" w:rsidTr="008A16F4">
        <w:trPr>
          <w:cantSplit/>
          <w:trHeight w:val="458"/>
        </w:trPr>
        <w:tc>
          <w:tcPr>
            <w:tcW w:w="1800" w:type="dxa"/>
            <w:shd w:val="clear" w:color="auto" w:fill="BFBFBF"/>
          </w:tcPr>
          <w:p w:rsidR="00C5036A" w:rsidRPr="00C5036A" w:rsidRDefault="00C5036A" w:rsidP="0056400C">
            <w:pPr>
              <w:spacing w:before="120" w:after="120"/>
              <w:rPr>
                <w:rFonts w:ascii="Palatino Linotype" w:hAnsi="Palatino Linotype"/>
                <w:b/>
              </w:rPr>
            </w:pPr>
            <w:r w:rsidRPr="00C5036A">
              <w:rPr>
                <w:rFonts w:ascii="Palatino Linotype" w:hAnsi="Palatino Linotype"/>
                <w:b/>
              </w:rPr>
              <w:t>Item</w:t>
            </w:r>
            <w:r w:rsidRPr="00C5036A">
              <w:rPr>
                <w:rFonts w:ascii="Palatino Linotype" w:hAnsi="Palatino Linotype"/>
              </w:rPr>
              <w:t xml:space="preserve"> </w:t>
            </w:r>
            <w:r w:rsidRPr="00CC207E">
              <w:rPr>
                <w:rFonts w:ascii="Palatino Linotype" w:hAnsi="Palatino Linotype"/>
                <w:b/>
              </w:rPr>
              <w:br w:type="page"/>
            </w:r>
            <w:r w:rsidR="00CC207E" w:rsidRPr="00CC207E">
              <w:rPr>
                <w:rFonts w:ascii="Palatino Linotype" w:hAnsi="Palatino Linotype"/>
                <w:b/>
              </w:rPr>
              <w:t>11</w:t>
            </w:r>
          </w:p>
        </w:tc>
        <w:tc>
          <w:tcPr>
            <w:tcW w:w="7740" w:type="dxa"/>
            <w:shd w:val="clear" w:color="auto" w:fill="BFBFBF"/>
          </w:tcPr>
          <w:p w:rsidR="00C5036A" w:rsidRPr="00630435" w:rsidRDefault="00C5036A" w:rsidP="0056400C">
            <w:pPr>
              <w:spacing w:before="120" w:after="120"/>
              <w:rPr>
                <w:rFonts w:ascii="Palatino Linotype" w:hAnsi="Palatino Linotype"/>
              </w:rPr>
            </w:pPr>
            <w:r>
              <w:rPr>
                <w:rFonts w:ascii="Palatino Linotype" w:hAnsi="Palatino Linotype"/>
                <w:b/>
                <w:sz w:val="22"/>
              </w:rPr>
              <w:t xml:space="preserve">Percentage of </w:t>
            </w:r>
            <w:r w:rsidRPr="001E2054">
              <w:rPr>
                <w:rFonts w:ascii="Palatino Linotype" w:hAnsi="Palatino Linotype"/>
                <w:b/>
                <w:sz w:val="22"/>
              </w:rPr>
              <w:t xml:space="preserve"> </w:t>
            </w:r>
            <w:r>
              <w:rPr>
                <w:rFonts w:ascii="Palatino Linotype" w:hAnsi="Palatino Linotype"/>
                <w:b/>
                <w:sz w:val="22"/>
              </w:rPr>
              <w:t xml:space="preserve">Total </w:t>
            </w:r>
            <w:r w:rsidRPr="001E2054">
              <w:rPr>
                <w:rFonts w:ascii="Palatino Linotype" w:hAnsi="Palatino Linotype"/>
                <w:b/>
                <w:sz w:val="22"/>
              </w:rPr>
              <w:t>Calls Abandoned</w:t>
            </w:r>
          </w:p>
        </w:tc>
      </w:tr>
      <w:tr w:rsidR="00C5036A" w:rsidRPr="00A84740" w:rsidTr="0056400C">
        <w:tc>
          <w:tcPr>
            <w:tcW w:w="1800" w:type="dxa"/>
            <w:shd w:val="clear" w:color="auto" w:fill="F2F2F2"/>
          </w:tcPr>
          <w:p w:rsidR="00C5036A" w:rsidRPr="00C5036A" w:rsidRDefault="00C5036A" w:rsidP="00C75FA0">
            <w:pPr>
              <w:pStyle w:val="Heading5"/>
              <w:rPr>
                <w:i w:val="0"/>
                <w:smallCaps/>
              </w:rPr>
            </w:pPr>
            <w:r w:rsidRPr="00C5036A">
              <w:rPr>
                <w:rFonts w:ascii="Palatino Linotype" w:hAnsi="Palatino Linotype"/>
                <w:i w:val="0"/>
                <w:sz w:val="22"/>
              </w:rPr>
              <w:t>Description</w:t>
            </w:r>
          </w:p>
        </w:tc>
        <w:tc>
          <w:tcPr>
            <w:tcW w:w="7740" w:type="dxa"/>
          </w:tcPr>
          <w:p w:rsidR="00C5036A" w:rsidRPr="00630435" w:rsidRDefault="00C5036A" w:rsidP="00C171C6">
            <w:pPr>
              <w:spacing w:before="60" w:after="60"/>
              <w:rPr>
                <w:rFonts w:ascii="Palatino Linotype" w:hAnsi="Palatino Linotype"/>
                <w:b/>
              </w:rPr>
            </w:pPr>
            <w:r w:rsidRPr="00DF70FE">
              <w:rPr>
                <w:rFonts w:ascii="Palatino Linotype" w:hAnsi="Palatino Linotype"/>
                <w:b/>
                <w:sz w:val="22"/>
                <w:lang w:val="fr-FR"/>
              </w:rPr>
              <w:t xml:space="preserve">Percentage of </w:t>
            </w:r>
            <w:r>
              <w:rPr>
                <w:rFonts w:ascii="Palatino Linotype" w:hAnsi="Palatino Linotype"/>
                <w:b/>
                <w:sz w:val="22"/>
                <w:lang w:val="fr-FR"/>
              </w:rPr>
              <w:t xml:space="preserve">Total </w:t>
            </w:r>
            <w:r w:rsidRPr="00DF70FE">
              <w:rPr>
                <w:rFonts w:ascii="Palatino Linotype" w:hAnsi="Palatino Linotype"/>
                <w:b/>
                <w:sz w:val="22"/>
                <w:lang w:val="fr-FR"/>
              </w:rPr>
              <w:t>Calls</w:t>
            </w:r>
            <w:r w:rsidRPr="006F58FB">
              <w:rPr>
                <w:rFonts w:ascii="Palatino Linotype" w:hAnsi="Palatino Linotype"/>
                <w:b/>
                <w:sz w:val="22"/>
              </w:rPr>
              <w:t xml:space="preserve"> Abandoned</w:t>
            </w:r>
            <w:r>
              <w:rPr>
                <w:rFonts w:ascii="Palatino Linotype" w:hAnsi="Palatino Linotype"/>
                <w:sz w:val="22"/>
                <w:lang w:val="fr-FR"/>
              </w:rPr>
              <w:t> :</w:t>
            </w:r>
            <w:r w:rsidRPr="006F58FB">
              <w:rPr>
                <w:rFonts w:ascii="Palatino Linotype" w:hAnsi="Palatino Linotype"/>
                <w:sz w:val="22"/>
              </w:rPr>
              <w:t xml:space="preserve"> Identify</w:t>
            </w:r>
            <w:r>
              <w:rPr>
                <w:rFonts w:ascii="Palatino Linotype" w:hAnsi="Palatino Linotype"/>
                <w:sz w:val="22"/>
                <w:lang w:val="fr-FR"/>
              </w:rPr>
              <w:t xml:space="preserve"> the</w:t>
            </w:r>
            <w:r w:rsidRPr="006F58FB">
              <w:rPr>
                <w:rFonts w:ascii="Palatino Linotype" w:hAnsi="Palatino Linotype"/>
                <w:sz w:val="22"/>
              </w:rPr>
              <w:t xml:space="preserve"> percentage</w:t>
            </w:r>
            <w:r>
              <w:rPr>
                <w:rFonts w:ascii="Palatino Linotype" w:hAnsi="Palatino Linotype"/>
                <w:sz w:val="22"/>
                <w:lang w:val="fr-FR"/>
              </w:rPr>
              <w:t xml:space="preserve"> of calls that</w:t>
            </w:r>
            <w:r w:rsidRPr="006F58FB">
              <w:rPr>
                <w:rFonts w:ascii="Palatino Linotype" w:hAnsi="Palatino Linotype"/>
                <w:sz w:val="22"/>
              </w:rPr>
              <w:t xml:space="preserve"> were</w:t>
            </w:r>
            <w:r>
              <w:rPr>
                <w:rFonts w:ascii="Palatino Linotype" w:hAnsi="Palatino Linotype"/>
                <w:sz w:val="22"/>
                <w:lang w:val="fr-FR"/>
              </w:rPr>
              <w:t xml:space="preserve"> ended by the caller prior to being answered by an agent</w:t>
            </w:r>
            <w:r w:rsidR="00433E50">
              <w:rPr>
                <w:rFonts w:ascii="Palatino Linotype" w:hAnsi="Palatino Linotype"/>
                <w:sz w:val="22"/>
                <w:lang w:val="fr-FR"/>
              </w:rPr>
              <w:t xml:space="preserve"> during the reporting period</w:t>
            </w:r>
            <w:r>
              <w:rPr>
                <w:rFonts w:ascii="Palatino Linotype" w:hAnsi="Palatino Linotype"/>
                <w:sz w:val="22"/>
                <w:lang w:val="fr-FR"/>
              </w:rPr>
              <w:t>.</w:t>
            </w:r>
          </w:p>
        </w:tc>
      </w:tr>
      <w:tr w:rsidR="00C5036A" w:rsidRPr="00A84740" w:rsidTr="00427790">
        <w:tblPrEx>
          <w:tblCellMar>
            <w:left w:w="115" w:type="dxa"/>
            <w:right w:w="115" w:type="dxa"/>
          </w:tblCellMar>
        </w:tblPrEx>
        <w:trPr>
          <w:cantSplit/>
          <w:trHeight w:val="647"/>
        </w:trPr>
        <w:tc>
          <w:tcPr>
            <w:tcW w:w="1800" w:type="dxa"/>
            <w:shd w:val="clear" w:color="auto" w:fill="F2F2F2"/>
          </w:tcPr>
          <w:p w:rsidR="00C5036A" w:rsidRPr="001E2054" w:rsidRDefault="00C5036A" w:rsidP="0056400C">
            <w:pPr>
              <w:pStyle w:val="Heading2"/>
              <w:keepNext w:val="0"/>
              <w:spacing w:before="60" w:after="60"/>
              <w:rPr>
                <w:rFonts w:ascii="Palatino Linotype" w:hAnsi="Palatino Linotype"/>
                <w:smallCaps w:val="0"/>
                <w:sz w:val="22"/>
              </w:rPr>
            </w:pPr>
            <w:r w:rsidRPr="001E2054">
              <w:rPr>
                <w:rFonts w:ascii="Palatino Linotype" w:hAnsi="Palatino Linotype"/>
                <w:smallCaps w:val="0"/>
                <w:sz w:val="22"/>
              </w:rPr>
              <w:t>Formula</w:t>
            </w:r>
          </w:p>
          <w:p w:rsidR="00C5036A" w:rsidRPr="001E2054" w:rsidRDefault="00C5036A" w:rsidP="0056400C">
            <w:pPr>
              <w:spacing w:before="120" w:after="120"/>
              <w:rPr>
                <w:rFonts w:ascii="Palatino Linotype" w:hAnsi="Palatino Linotype"/>
                <w:b/>
              </w:rPr>
            </w:pPr>
          </w:p>
        </w:tc>
        <w:tc>
          <w:tcPr>
            <w:tcW w:w="7740" w:type="dxa"/>
          </w:tcPr>
          <w:p w:rsidR="00C5036A" w:rsidRPr="00630435" w:rsidRDefault="00C5036A" w:rsidP="0056400C">
            <w:pPr>
              <w:spacing w:before="120" w:after="120"/>
              <w:rPr>
                <w:rFonts w:ascii="Palatino Linotype" w:hAnsi="Palatino Linotype"/>
              </w:rPr>
            </w:pPr>
            <w:r>
              <w:rPr>
                <w:rFonts w:ascii="Palatino Linotype" w:hAnsi="Palatino Linotype"/>
                <w:sz w:val="22"/>
              </w:rPr>
              <w:t>(Total Calls Abandoned ÷ Total Inbound Calls) x 100</w:t>
            </w:r>
          </w:p>
        </w:tc>
      </w:tr>
      <w:tr w:rsidR="00C5036A" w:rsidRPr="00A84740" w:rsidTr="0056400C">
        <w:tblPrEx>
          <w:tblCellMar>
            <w:left w:w="115" w:type="dxa"/>
            <w:right w:w="115" w:type="dxa"/>
          </w:tblCellMar>
        </w:tblPrEx>
        <w:tc>
          <w:tcPr>
            <w:tcW w:w="1800" w:type="dxa"/>
            <w:shd w:val="clear" w:color="auto" w:fill="BFBFBF"/>
          </w:tcPr>
          <w:p w:rsidR="00C5036A" w:rsidRPr="00C5036A" w:rsidRDefault="007210B9" w:rsidP="00C5036A">
            <w:pPr>
              <w:pStyle w:val="Heading5"/>
              <w:rPr>
                <w:rFonts w:ascii="Palatino Linotype" w:hAnsi="Palatino Linotype"/>
                <w:i w:val="0"/>
              </w:rPr>
            </w:pPr>
            <w:r>
              <w:rPr>
                <w:rFonts w:ascii="Palatino Linotype" w:hAnsi="Palatino Linotype"/>
                <w:i w:val="0"/>
              </w:rPr>
              <w:lastRenderedPageBreak/>
              <w:t xml:space="preserve">Item </w:t>
            </w:r>
            <w:r w:rsidR="00CC207E">
              <w:rPr>
                <w:rFonts w:ascii="Palatino Linotype" w:hAnsi="Palatino Linotype"/>
                <w:i w:val="0"/>
              </w:rPr>
              <w:t>12</w:t>
            </w:r>
          </w:p>
        </w:tc>
        <w:tc>
          <w:tcPr>
            <w:tcW w:w="7740" w:type="dxa"/>
            <w:shd w:val="clear" w:color="auto" w:fill="BFBFBF"/>
          </w:tcPr>
          <w:p w:rsidR="00C5036A" w:rsidRPr="001E2054" w:rsidRDefault="00C5036A" w:rsidP="007B3B3D">
            <w:pPr>
              <w:spacing w:before="60" w:after="60"/>
              <w:rPr>
                <w:rFonts w:ascii="Palatino Linotype" w:hAnsi="Palatino Linotype"/>
                <w:b/>
              </w:rPr>
            </w:pPr>
            <w:r>
              <w:rPr>
                <w:rFonts w:ascii="Palatino Linotype" w:hAnsi="Palatino Linotype"/>
                <w:b/>
                <w:sz w:val="22"/>
              </w:rPr>
              <w:t>Percentage of Total Calls Disconnected</w:t>
            </w:r>
          </w:p>
        </w:tc>
      </w:tr>
      <w:tr w:rsidR="00C5036A" w:rsidRPr="00A84740" w:rsidTr="0056400C">
        <w:tblPrEx>
          <w:tblCellMar>
            <w:left w:w="115" w:type="dxa"/>
            <w:right w:w="115" w:type="dxa"/>
          </w:tblCellMar>
        </w:tblPrEx>
        <w:trPr>
          <w:cantSplit/>
        </w:trPr>
        <w:tc>
          <w:tcPr>
            <w:tcW w:w="1800" w:type="dxa"/>
            <w:shd w:val="clear" w:color="auto" w:fill="F2F2F2"/>
          </w:tcPr>
          <w:p w:rsidR="00C5036A" w:rsidRPr="001E2054" w:rsidRDefault="00C5036A" w:rsidP="0056400C">
            <w:pPr>
              <w:spacing w:before="120" w:after="120"/>
              <w:rPr>
                <w:rFonts w:ascii="Palatino Linotype" w:hAnsi="Palatino Linotype"/>
                <w:b/>
              </w:rPr>
            </w:pPr>
            <w:r>
              <w:rPr>
                <w:rFonts w:ascii="Palatino Linotype" w:hAnsi="Palatino Linotype"/>
                <w:b/>
                <w:sz w:val="22"/>
              </w:rPr>
              <w:t>Description</w:t>
            </w:r>
          </w:p>
        </w:tc>
        <w:tc>
          <w:tcPr>
            <w:tcW w:w="7740" w:type="dxa"/>
          </w:tcPr>
          <w:p w:rsidR="00C5036A" w:rsidRPr="00433E50" w:rsidRDefault="00C5036A" w:rsidP="007B3B3D">
            <w:pPr>
              <w:spacing w:before="120" w:after="120"/>
              <w:rPr>
                <w:rFonts w:ascii="Palatino Linotype" w:hAnsi="Palatino Linotype"/>
              </w:rPr>
            </w:pPr>
            <w:r>
              <w:rPr>
                <w:rFonts w:ascii="Palatino Linotype" w:hAnsi="Palatino Linotype"/>
                <w:b/>
                <w:sz w:val="22"/>
              </w:rPr>
              <w:t>Percentage of Total Calls Disconnected:</w:t>
            </w:r>
            <w:r w:rsidR="00433E50">
              <w:rPr>
                <w:rFonts w:ascii="Palatino Linotype" w:hAnsi="Palatino Linotype"/>
                <w:b/>
                <w:sz w:val="22"/>
              </w:rPr>
              <w:t xml:space="preserve"> </w:t>
            </w:r>
            <w:r w:rsidR="00433E50">
              <w:rPr>
                <w:rFonts w:ascii="Palatino Linotype" w:hAnsi="Palatino Linotype"/>
                <w:sz w:val="22"/>
              </w:rPr>
              <w:t xml:space="preserve"> Identify the total number of calls that were disconnected upon receipt to the contractor during the reporting period. </w:t>
            </w:r>
          </w:p>
        </w:tc>
      </w:tr>
      <w:tr w:rsidR="00C5036A" w:rsidRPr="00A84740" w:rsidTr="0056400C">
        <w:tblPrEx>
          <w:tblCellMar>
            <w:left w:w="115" w:type="dxa"/>
            <w:right w:w="115" w:type="dxa"/>
          </w:tblCellMar>
        </w:tblPrEx>
        <w:tc>
          <w:tcPr>
            <w:tcW w:w="1800" w:type="dxa"/>
            <w:shd w:val="clear" w:color="auto" w:fill="F2F2F2"/>
          </w:tcPr>
          <w:p w:rsidR="00C5036A" w:rsidRPr="001E2054" w:rsidRDefault="00C5036A" w:rsidP="001E2054">
            <w:pPr>
              <w:pStyle w:val="Heading5"/>
              <w:rPr>
                <w:rFonts w:ascii="Palatino Linotype" w:hAnsi="Palatino Linotype"/>
                <w:i w:val="0"/>
              </w:rPr>
            </w:pPr>
            <w:r>
              <w:rPr>
                <w:rFonts w:ascii="Palatino Linotype" w:hAnsi="Palatino Linotype"/>
                <w:i w:val="0"/>
                <w:sz w:val="22"/>
                <w:szCs w:val="22"/>
              </w:rPr>
              <w:t>Formula</w:t>
            </w:r>
          </w:p>
        </w:tc>
        <w:tc>
          <w:tcPr>
            <w:tcW w:w="7740" w:type="dxa"/>
          </w:tcPr>
          <w:p w:rsidR="00C5036A" w:rsidRPr="00A84740" w:rsidRDefault="00C5036A" w:rsidP="00C5036A">
            <w:pPr>
              <w:keepLines/>
              <w:spacing w:before="60" w:after="60"/>
              <w:rPr>
                <w:rFonts w:ascii="Palatino Linotype" w:hAnsi="Palatino Linotype"/>
              </w:rPr>
            </w:pPr>
            <w:r>
              <w:rPr>
                <w:rFonts w:ascii="Palatino Linotype" w:hAnsi="Palatino Linotype"/>
                <w:sz w:val="22"/>
              </w:rPr>
              <w:t>(</w:t>
            </w:r>
            <w:r w:rsidRPr="00427790">
              <w:rPr>
                <w:rFonts w:ascii="Palatino Linotype" w:hAnsi="Palatino Linotype"/>
                <w:sz w:val="22"/>
                <w:shd w:val="clear" w:color="auto" w:fill="FFFFFF" w:themeFill="background1"/>
              </w:rPr>
              <w:t>Total Calls Disconnected ÷ Total Inbound Calls) x100</w:t>
            </w:r>
          </w:p>
        </w:tc>
      </w:tr>
      <w:tr w:rsidR="00C5036A" w:rsidRPr="00A84740" w:rsidTr="0056400C">
        <w:tblPrEx>
          <w:tblCellMar>
            <w:left w:w="115" w:type="dxa"/>
            <w:right w:w="115" w:type="dxa"/>
          </w:tblCellMar>
        </w:tblPrEx>
        <w:tc>
          <w:tcPr>
            <w:tcW w:w="1800" w:type="dxa"/>
            <w:shd w:val="clear" w:color="auto" w:fill="BFBFBF"/>
          </w:tcPr>
          <w:p w:rsidR="00C5036A" w:rsidRPr="00C5036A" w:rsidRDefault="007210B9" w:rsidP="00C5036A">
            <w:pPr>
              <w:pStyle w:val="Heading5"/>
              <w:rPr>
                <w:rFonts w:ascii="Palatino Linotype" w:hAnsi="Palatino Linotype"/>
                <w:i w:val="0"/>
              </w:rPr>
            </w:pPr>
            <w:r>
              <w:rPr>
                <w:rFonts w:ascii="Palatino Linotype" w:hAnsi="Palatino Linotype"/>
                <w:i w:val="0"/>
              </w:rPr>
              <w:t xml:space="preserve">Item </w:t>
            </w:r>
            <w:r w:rsidR="00CC207E">
              <w:rPr>
                <w:rFonts w:ascii="Palatino Linotype" w:hAnsi="Palatino Linotype"/>
                <w:i w:val="0"/>
              </w:rPr>
              <w:t>13</w:t>
            </w:r>
          </w:p>
        </w:tc>
        <w:tc>
          <w:tcPr>
            <w:tcW w:w="7740" w:type="dxa"/>
            <w:shd w:val="clear" w:color="auto" w:fill="BFBFBF"/>
          </w:tcPr>
          <w:p w:rsidR="00C5036A" w:rsidRPr="001E2054" w:rsidRDefault="00C5036A" w:rsidP="0056400C">
            <w:pPr>
              <w:keepLines/>
              <w:spacing w:before="60" w:after="60"/>
              <w:rPr>
                <w:rFonts w:ascii="Palatino Linotype" w:hAnsi="Palatino Linotype"/>
                <w:b/>
              </w:rPr>
            </w:pPr>
            <w:r>
              <w:rPr>
                <w:rFonts w:ascii="Palatino Linotype" w:hAnsi="Palatino Linotype"/>
                <w:b/>
                <w:sz w:val="22"/>
              </w:rPr>
              <w:t>Percentage of Total Calls Given Busy</w:t>
            </w:r>
          </w:p>
        </w:tc>
      </w:tr>
      <w:tr w:rsidR="00C5036A" w:rsidRPr="00A84740" w:rsidTr="00427790">
        <w:tblPrEx>
          <w:tblCellMar>
            <w:left w:w="115" w:type="dxa"/>
            <w:right w:w="115" w:type="dxa"/>
          </w:tblCellMar>
        </w:tblPrEx>
        <w:trPr>
          <w:cantSplit/>
          <w:trHeight w:val="737"/>
        </w:trPr>
        <w:tc>
          <w:tcPr>
            <w:tcW w:w="1800" w:type="dxa"/>
            <w:shd w:val="clear" w:color="auto" w:fill="F2F2F2"/>
          </w:tcPr>
          <w:p w:rsidR="00C5036A" w:rsidRPr="001E2054" w:rsidRDefault="00C5036A" w:rsidP="0056400C">
            <w:pPr>
              <w:keepLines/>
              <w:spacing w:before="60" w:after="60"/>
              <w:rPr>
                <w:rFonts w:ascii="Palatino Linotype" w:hAnsi="Palatino Linotype"/>
                <w:b/>
                <w:lang w:val="fr-FR"/>
              </w:rPr>
            </w:pPr>
            <w:r>
              <w:rPr>
                <w:rFonts w:ascii="Palatino Linotype" w:hAnsi="Palatino Linotype"/>
                <w:b/>
                <w:sz w:val="22"/>
                <w:lang w:val="fr-FR"/>
              </w:rPr>
              <w:t>Description</w:t>
            </w:r>
          </w:p>
        </w:tc>
        <w:tc>
          <w:tcPr>
            <w:tcW w:w="7740" w:type="dxa"/>
            <w:shd w:val="clear" w:color="auto" w:fill="FFFFFF" w:themeFill="background1"/>
          </w:tcPr>
          <w:p w:rsidR="00C5036A" w:rsidRPr="00C5036A" w:rsidRDefault="00C5036A" w:rsidP="0056400C">
            <w:pPr>
              <w:keepLines/>
              <w:spacing w:before="60" w:after="60"/>
              <w:rPr>
                <w:rFonts w:ascii="Palatino Linotype" w:hAnsi="Palatino Linotype"/>
                <w:lang w:val="fr-FR"/>
              </w:rPr>
            </w:pPr>
            <w:r w:rsidRPr="00C5036A">
              <w:rPr>
                <w:rFonts w:ascii="Palatino Linotype" w:hAnsi="Palatino Linotype"/>
                <w:b/>
                <w:sz w:val="22"/>
                <w:lang w:val="fr-FR"/>
              </w:rPr>
              <w:t>Percentage of Total Calls Given Busy :</w:t>
            </w:r>
            <w:r>
              <w:rPr>
                <w:rFonts w:ascii="Palatino Linotype" w:hAnsi="Palatino Linotype"/>
                <w:b/>
                <w:sz w:val="22"/>
                <w:lang w:val="fr-FR"/>
              </w:rPr>
              <w:t xml:space="preserve"> </w:t>
            </w:r>
            <w:r>
              <w:rPr>
                <w:rFonts w:ascii="Palatino Linotype" w:hAnsi="Palatino Linotype"/>
                <w:sz w:val="22"/>
                <w:lang w:val="fr-FR"/>
              </w:rPr>
              <w:t xml:space="preserve">Identify </w:t>
            </w:r>
            <w:r w:rsidR="00433E50">
              <w:rPr>
                <w:rFonts w:ascii="Palatino Linotype" w:hAnsi="Palatino Linotype"/>
                <w:sz w:val="22"/>
                <w:lang w:val="fr-FR"/>
              </w:rPr>
              <w:t>the total number of calls that were given a busy signal upon receipt to contractor during the reporting period.</w:t>
            </w:r>
          </w:p>
        </w:tc>
      </w:tr>
      <w:tr w:rsidR="00C5036A" w:rsidRPr="00A84740" w:rsidTr="00427790">
        <w:tblPrEx>
          <w:tblCellMar>
            <w:left w:w="115" w:type="dxa"/>
            <w:right w:w="115" w:type="dxa"/>
          </w:tblCellMar>
        </w:tblPrEx>
        <w:trPr>
          <w:trHeight w:val="458"/>
        </w:trPr>
        <w:tc>
          <w:tcPr>
            <w:tcW w:w="1800" w:type="dxa"/>
            <w:shd w:val="clear" w:color="auto" w:fill="F2F2F2"/>
          </w:tcPr>
          <w:p w:rsidR="00C5036A" w:rsidRPr="00A84740" w:rsidRDefault="00C5036A" w:rsidP="0056400C">
            <w:pPr>
              <w:pStyle w:val="Heading2"/>
              <w:keepNext w:val="0"/>
              <w:spacing w:before="60" w:after="60"/>
              <w:rPr>
                <w:rFonts w:ascii="Palatino Linotype" w:hAnsi="Palatino Linotype"/>
                <w:smallCaps w:val="0"/>
                <w:sz w:val="22"/>
              </w:rPr>
            </w:pPr>
            <w:r>
              <w:rPr>
                <w:rFonts w:ascii="Palatino Linotype" w:hAnsi="Palatino Linotype"/>
                <w:smallCaps w:val="0"/>
                <w:sz w:val="22"/>
              </w:rPr>
              <w:t>Formula</w:t>
            </w:r>
          </w:p>
        </w:tc>
        <w:tc>
          <w:tcPr>
            <w:tcW w:w="7740" w:type="dxa"/>
            <w:shd w:val="clear" w:color="auto" w:fill="FFFFFF" w:themeFill="background1"/>
          </w:tcPr>
          <w:p w:rsidR="00C5036A" w:rsidRPr="00A84740" w:rsidRDefault="00C5036A" w:rsidP="0056400C">
            <w:pPr>
              <w:spacing w:before="60" w:after="60"/>
              <w:rPr>
                <w:rFonts w:ascii="Palatino Linotype" w:hAnsi="Palatino Linotype"/>
              </w:rPr>
            </w:pPr>
            <w:r>
              <w:rPr>
                <w:rFonts w:ascii="Palatino Linotype" w:hAnsi="Palatino Linotype"/>
                <w:sz w:val="22"/>
              </w:rPr>
              <w:t>(Total Calls Given Busy ÷ Total Inbound Calls) x 100</w:t>
            </w:r>
          </w:p>
        </w:tc>
      </w:tr>
      <w:tr w:rsidR="0038748A" w:rsidRPr="00A84740" w:rsidTr="0038748A">
        <w:tblPrEx>
          <w:tblCellMar>
            <w:left w:w="115" w:type="dxa"/>
            <w:right w:w="115" w:type="dxa"/>
          </w:tblCellMar>
        </w:tblPrEx>
        <w:trPr>
          <w:trHeight w:val="440"/>
        </w:trPr>
        <w:tc>
          <w:tcPr>
            <w:tcW w:w="1800" w:type="dxa"/>
            <w:shd w:val="clear" w:color="auto" w:fill="BFBFBF"/>
          </w:tcPr>
          <w:p w:rsidR="0038748A" w:rsidRDefault="0038748A" w:rsidP="00C75FA0">
            <w:pPr>
              <w:pStyle w:val="Heading5"/>
              <w:rPr>
                <w:rFonts w:ascii="Palatino Linotype" w:hAnsi="Palatino Linotype"/>
                <w:i w:val="0"/>
              </w:rPr>
            </w:pPr>
            <w:r>
              <w:rPr>
                <w:rFonts w:ascii="Palatino Linotype" w:hAnsi="Palatino Linotype"/>
                <w:i w:val="0"/>
              </w:rPr>
              <w:t>Item</w:t>
            </w:r>
            <w:r w:rsidR="00CC207E">
              <w:rPr>
                <w:rFonts w:ascii="Palatino Linotype" w:hAnsi="Palatino Linotype"/>
                <w:i w:val="0"/>
              </w:rPr>
              <w:t xml:space="preserve"> 14</w:t>
            </w:r>
          </w:p>
        </w:tc>
        <w:tc>
          <w:tcPr>
            <w:tcW w:w="7740" w:type="dxa"/>
            <w:shd w:val="clear" w:color="auto" w:fill="BFBFBF"/>
          </w:tcPr>
          <w:p w:rsidR="0038748A" w:rsidRDefault="008A16F4" w:rsidP="0056400C">
            <w:pPr>
              <w:rPr>
                <w:rFonts w:ascii="Palatino Linotype" w:hAnsi="Palatino Linotype"/>
                <w:b/>
              </w:rPr>
            </w:pPr>
            <w:r>
              <w:rPr>
                <w:rFonts w:ascii="Palatino Linotype" w:hAnsi="Palatino Linotype"/>
                <w:b/>
                <w:sz w:val="22"/>
              </w:rPr>
              <w:t>Percentage of Total Calls Answered Within 30 Seconds</w:t>
            </w:r>
          </w:p>
        </w:tc>
      </w:tr>
      <w:tr w:rsidR="0038748A" w:rsidRPr="00A84740" w:rsidTr="00427790">
        <w:tblPrEx>
          <w:tblCellMar>
            <w:left w:w="115" w:type="dxa"/>
            <w:right w:w="115" w:type="dxa"/>
          </w:tblCellMar>
        </w:tblPrEx>
        <w:trPr>
          <w:trHeight w:val="440"/>
        </w:trPr>
        <w:tc>
          <w:tcPr>
            <w:tcW w:w="1800" w:type="dxa"/>
            <w:shd w:val="clear" w:color="auto" w:fill="F2F2F2" w:themeFill="background1" w:themeFillShade="F2"/>
          </w:tcPr>
          <w:p w:rsidR="0038748A" w:rsidRPr="008A16F4" w:rsidRDefault="008A16F4" w:rsidP="00C75FA0">
            <w:pPr>
              <w:pStyle w:val="Heading5"/>
              <w:rPr>
                <w:rFonts w:ascii="Palatino Linotype" w:hAnsi="Palatino Linotype"/>
                <w:i w:val="0"/>
              </w:rPr>
            </w:pPr>
            <w:r>
              <w:rPr>
                <w:rFonts w:ascii="Palatino Linotype" w:hAnsi="Palatino Linotype"/>
                <w:i w:val="0"/>
                <w:sz w:val="22"/>
                <w:szCs w:val="22"/>
              </w:rPr>
              <w:t>Description</w:t>
            </w:r>
          </w:p>
        </w:tc>
        <w:tc>
          <w:tcPr>
            <w:tcW w:w="7740" w:type="dxa"/>
            <w:shd w:val="clear" w:color="auto" w:fill="FFFFFF" w:themeFill="background1"/>
          </w:tcPr>
          <w:p w:rsidR="0038748A" w:rsidRPr="003246E0" w:rsidRDefault="003246E0" w:rsidP="0056400C">
            <w:pPr>
              <w:rPr>
                <w:rFonts w:ascii="Palatino Linotype" w:hAnsi="Palatino Linotype"/>
              </w:rPr>
            </w:pPr>
            <w:r>
              <w:rPr>
                <w:rFonts w:ascii="Palatino Linotype" w:hAnsi="Palatino Linotype"/>
                <w:b/>
                <w:sz w:val="22"/>
              </w:rPr>
              <w:t xml:space="preserve">Percentage of Total Calls Answered Within 30 Seconds:  </w:t>
            </w:r>
            <w:r>
              <w:rPr>
                <w:rFonts w:ascii="Palatino Linotype" w:hAnsi="Palatino Linotype"/>
                <w:sz w:val="22"/>
              </w:rPr>
              <w:t xml:space="preserve">Identify the total number of calls that were answered by an agent within 30 seconds of receipt to contractor during reporting period. </w:t>
            </w:r>
          </w:p>
        </w:tc>
      </w:tr>
      <w:tr w:rsidR="003246E0" w:rsidRPr="00A84740" w:rsidTr="00427790">
        <w:tblPrEx>
          <w:tblCellMar>
            <w:left w:w="115" w:type="dxa"/>
            <w:right w:w="115" w:type="dxa"/>
          </w:tblCellMar>
        </w:tblPrEx>
        <w:trPr>
          <w:trHeight w:val="440"/>
        </w:trPr>
        <w:tc>
          <w:tcPr>
            <w:tcW w:w="1800" w:type="dxa"/>
            <w:shd w:val="clear" w:color="auto" w:fill="F2F2F2" w:themeFill="background1" w:themeFillShade="F2"/>
          </w:tcPr>
          <w:p w:rsidR="003246E0" w:rsidRDefault="003246E0" w:rsidP="00C75FA0">
            <w:pPr>
              <w:pStyle w:val="Heading5"/>
              <w:rPr>
                <w:rFonts w:ascii="Palatino Linotype" w:hAnsi="Palatino Linotype"/>
                <w:i w:val="0"/>
              </w:rPr>
            </w:pPr>
            <w:r>
              <w:rPr>
                <w:rFonts w:ascii="Palatino Linotype" w:hAnsi="Palatino Linotype"/>
                <w:i w:val="0"/>
                <w:sz w:val="22"/>
                <w:szCs w:val="22"/>
              </w:rPr>
              <w:t>Formula</w:t>
            </w:r>
          </w:p>
        </w:tc>
        <w:tc>
          <w:tcPr>
            <w:tcW w:w="7740" w:type="dxa"/>
            <w:shd w:val="clear" w:color="auto" w:fill="FFFFFF" w:themeFill="background1"/>
          </w:tcPr>
          <w:p w:rsidR="003246E0" w:rsidRPr="0046070C" w:rsidRDefault="0046070C" w:rsidP="0056400C">
            <w:pPr>
              <w:rPr>
                <w:rFonts w:ascii="Palatino Linotype" w:hAnsi="Palatino Linotype"/>
              </w:rPr>
            </w:pPr>
            <w:r>
              <w:rPr>
                <w:rFonts w:ascii="Palatino Linotype" w:hAnsi="Palatino Linotype"/>
                <w:sz w:val="22"/>
              </w:rPr>
              <w:t>(Total Calls Answered Within 30 Seconds ÷ Total Inbound Calls) x 100</w:t>
            </w:r>
          </w:p>
        </w:tc>
      </w:tr>
      <w:tr w:rsidR="0038748A" w:rsidRPr="00A84740" w:rsidTr="0038748A">
        <w:tblPrEx>
          <w:tblCellMar>
            <w:left w:w="115" w:type="dxa"/>
            <w:right w:w="115" w:type="dxa"/>
          </w:tblCellMar>
        </w:tblPrEx>
        <w:trPr>
          <w:trHeight w:val="467"/>
        </w:trPr>
        <w:tc>
          <w:tcPr>
            <w:tcW w:w="1800" w:type="dxa"/>
            <w:shd w:val="clear" w:color="auto" w:fill="BFBFBF"/>
          </w:tcPr>
          <w:p w:rsidR="0038748A" w:rsidRDefault="008A16F4" w:rsidP="00C75FA0">
            <w:pPr>
              <w:pStyle w:val="Heading5"/>
              <w:rPr>
                <w:rFonts w:ascii="Palatino Linotype" w:hAnsi="Palatino Linotype"/>
                <w:i w:val="0"/>
              </w:rPr>
            </w:pPr>
            <w:r>
              <w:rPr>
                <w:rFonts w:ascii="Palatino Linotype" w:hAnsi="Palatino Linotype"/>
                <w:i w:val="0"/>
              </w:rPr>
              <w:t>Item</w:t>
            </w:r>
            <w:r w:rsidR="00CC207E">
              <w:rPr>
                <w:rFonts w:ascii="Palatino Linotype" w:hAnsi="Palatino Linotype"/>
                <w:i w:val="0"/>
              </w:rPr>
              <w:t xml:space="preserve"> 15</w:t>
            </w:r>
          </w:p>
        </w:tc>
        <w:tc>
          <w:tcPr>
            <w:tcW w:w="7740" w:type="dxa"/>
            <w:shd w:val="clear" w:color="auto" w:fill="BFBFBF"/>
          </w:tcPr>
          <w:p w:rsidR="0038748A" w:rsidRDefault="008A16F4" w:rsidP="0056400C">
            <w:pPr>
              <w:rPr>
                <w:rFonts w:ascii="Palatino Linotype" w:hAnsi="Palatino Linotype"/>
                <w:b/>
              </w:rPr>
            </w:pPr>
            <w:r>
              <w:rPr>
                <w:rFonts w:ascii="Palatino Linotype" w:hAnsi="Palatino Linotype"/>
                <w:b/>
                <w:sz w:val="22"/>
              </w:rPr>
              <w:t>Percentage of Total Calls Answered Within 60 Seconds</w:t>
            </w:r>
          </w:p>
        </w:tc>
      </w:tr>
      <w:tr w:rsidR="0038748A" w:rsidRPr="00A84740" w:rsidTr="00427790">
        <w:tblPrEx>
          <w:tblCellMar>
            <w:left w:w="115" w:type="dxa"/>
            <w:right w:w="115" w:type="dxa"/>
          </w:tblCellMar>
        </w:tblPrEx>
        <w:trPr>
          <w:trHeight w:val="413"/>
        </w:trPr>
        <w:tc>
          <w:tcPr>
            <w:tcW w:w="1800" w:type="dxa"/>
            <w:shd w:val="clear" w:color="auto" w:fill="F2F2F2" w:themeFill="background1" w:themeFillShade="F2"/>
          </w:tcPr>
          <w:p w:rsidR="0038748A" w:rsidRDefault="008A16F4" w:rsidP="00C75FA0">
            <w:pPr>
              <w:pStyle w:val="Heading5"/>
              <w:rPr>
                <w:rFonts w:ascii="Palatino Linotype" w:hAnsi="Palatino Linotype"/>
                <w:i w:val="0"/>
              </w:rPr>
            </w:pPr>
            <w:r>
              <w:rPr>
                <w:rFonts w:ascii="Palatino Linotype" w:hAnsi="Palatino Linotype"/>
                <w:i w:val="0"/>
              </w:rPr>
              <w:t>Description</w:t>
            </w:r>
          </w:p>
        </w:tc>
        <w:tc>
          <w:tcPr>
            <w:tcW w:w="7740" w:type="dxa"/>
            <w:shd w:val="clear" w:color="auto" w:fill="FFFFFF" w:themeFill="background1"/>
          </w:tcPr>
          <w:p w:rsidR="0038748A" w:rsidRDefault="0046070C" w:rsidP="0056400C">
            <w:pPr>
              <w:rPr>
                <w:rFonts w:ascii="Palatino Linotype" w:hAnsi="Palatino Linotype"/>
                <w:b/>
              </w:rPr>
            </w:pPr>
            <w:r>
              <w:rPr>
                <w:rFonts w:ascii="Palatino Linotype" w:hAnsi="Palatino Linotype"/>
                <w:b/>
                <w:sz w:val="22"/>
              </w:rPr>
              <w:t xml:space="preserve">Percentage of Total Calls Answered Within 60 Seconds:  </w:t>
            </w:r>
            <w:r>
              <w:rPr>
                <w:rFonts w:ascii="Palatino Linotype" w:hAnsi="Palatino Linotype"/>
                <w:sz w:val="22"/>
              </w:rPr>
              <w:t>Identify the total number of calls that were answered by an agent within 60 seconds of receipt to contractor during reporting period.</w:t>
            </w:r>
          </w:p>
        </w:tc>
      </w:tr>
      <w:tr w:rsidR="003246E0" w:rsidRPr="00A84740" w:rsidTr="00427790">
        <w:tblPrEx>
          <w:tblCellMar>
            <w:left w:w="115" w:type="dxa"/>
            <w:right w:w="115" w:type="dxa"/>
          </w:tblCellMar>
        </w:tblPrEx>
        <w:trPr>
          <w:trHeight w:val="503"/>
        </w:trPr>
        <w:tc>
          <w:tcPr>
            <w:tcW w:w="1800" w:type="dxa"/>
            <w:shd w:val="clear" w:color="auto" w:fill="F2F2F2" w:themeFill="background1" w:themeFillShade="F2"/>
          </w:tcPr>
          <w:p w:rsidR="003246E0" w:rsidRDefault="003246E0" w:rsidP="00C75FA0">
            <w:pPr>
              <w:pStyle w:val="Heading5"/>
              <w:rPr>
                <w:rFonts w:ascii="Palatino Linotype" w:hAnsi="Palatino Linotype"/>
                <w:i w:val="0"/>
              </w:rPr>
            </w:pPr>
            <w:r>
              <w:rPr>
                <w:rFonts w:ascii="Palatino Linotype" w:hAnsi="Palatino Linotype"/>
                <w:i w:val="0"/>
              </w:rPr>
              <w:t>Formula</w:t>
            </w:r>
          </w:p>
        </w:tc>
        <w:tc>
          <w:tcPr>
            <w:tcW w:w="7740" w:type="dxa"/>
            <w:shd w:val="clear" w:color="auto" w:fill="FFFFFF" w:themeFill="background1"/>
          </w:tcPr>
          <w:p w:rsidR="003246E0" w:rsidRDefault="0046070C" w:rsidP="0056400C">
            <w:pPr>
              <w:rPr>
                <w:rFonts w:ascii="Palatino Linotype" w:hAnsi="Palatino Linotype"/>
                <w:b/>
              </w:rPr>
            </w:pPr>
            <w:r>
              <w:rPr>
                <w:rFonts w:ascii="Palatino Linotype" w:hAnsi="Palatino Linotype"/>
                <w:sz w:val="22"/>
              </w:rPr>
              <w:t>(Total Calls Answered Within 60 Seconds ÷ Total Inbound Calls) x 100</w:t>
            </w:r>
          </w:p>
        </w:tc>
      </w:tr>
      <w:tr w:rsidR="00C5036A" w:rsidRPr="00A84740" w:rsidTr="0046070C">
        <w:tblPrEx>
          <w:tblCellMar>
            <w:left w:w="115" w:type="dxa"/>
            <w:right w:w="115" w:type="dxa"/>
          </w:tblCellMar>
        </w:tblPrEx>
        <w:trPr>
          <w:trHeight w:val="440"/>
        </w:trPr>
        <w:tc>
          <w:tcPr>
            <w:tcW w:w="1800" w:type="dxa"/>
            <w:shd w:val="clear" w:color="auto" w:fill="BFBFBF"/>
          </w:tcPr>
          <w:p w:rsidR="00C5036A" w:rsidRPr="00C75FA0" w:rsidRDefault="007210B9" w:rsidP="00C75FA0">
            <w:pPr>
              <w:pStyle w:val="Heading5"/>
              <w:rPr>
                <w:i w:val="0"/>
                <w:smallCaps/>
              </w:rPr>
            </w:pPr>
            <w:r>
              <w:rPr>
                <w:rFonts w:ascii="Palatino Linotype" w:hAnsi="Palatino Linotype"/>
                <w:i w:val="0"/>
              </w:rPr>
              <w:t xml:space="preserve">Item </w:t>
            </w:r>
            <w:r w:rsidR="00CC207E">
              <w:rPr>
                <w:rFonts w:ascii="Palatino Linotype" w:hAnsi="Palatino Linotype"/>
                <w:i w:val="0"/>
              </w:rPr>
              <w:t>16</w:t>
            </w:r>
          </w:p>
        </w:tc>
        <w:tc>
          <w:tcPr>
            <w:tcW w:w="7740" w:type="dxa"/>
            <w:shd w:val="clear" w:color="auto" w:fill="BFBFBF"/>
          </w:tcPr>
          <w:p w:rsidR="00C5036A" w:rsidRPr="00C75FA0" w:rsidRDefault="00C5036A" w:rsidP="0056400C">
            <w:pPr>
              <w:rPr>
                <w:rFonts w:ascii="Palatino Linotype" w:hAnsi="Palatino Linotype"/>
                <w:b/>
              </w:rPr>
            </w:pPr>
            <w:r>
              <w:rPr>
                <w:rFonts w:ascii="Palatino Linotype" w:hAnsi="Palatino Linotype"/>
                <w:b/>
                <w:sz w:val="22"/>
              </w:rPr>
              <w:t>Fax Line Availability</w:t>
            </w:r>
          </w:p>
        </w:tc>
      </w:tr>
      <w:tr w:rsidR="00C5036A" w:rsidRPr="00A84740" w:rsidTr="0056400C">
        <w:trPr>
          <w:cantSplit/>
        </w:trPr>
        <w:tc>
          <w:tcPr>
            <w:tcW w:w="1800" w:type="dxa"/>
            <w:shd w:val="clear" w:color="auto" w:fill="F2F2F2"/>
          </w:tcPr>
          <w:p w:rsidR="00C5036A" w:rsidRPr="000A5F3A" w:rsidRDefault="00C5036A" w:rsidP="0056400C">
            <w:pPr>
              <w:spacing w:before="120" w:after="120"/>
              <w:rPr>
                <w:rFonts w:ascii="Palatino Linotype" w:hAnsi="Palatino Linotype"/>
                <w:b/>
                <w:color w:val="FFFFFF"/>
              </w:rPr>
            </w:pPr>
            <w:r w:rsidRPr="000A5F3A">
              <w:rPr>
                <w:rFonts w:ascii="Palatino Linotype" w:hAnsi="Palatino Linotype"/>
                <w:b/>
                <w:sz w:val="22"/>
              </w:rPr>
              <w:t>Description</w:t>
            </w:r>
          </w:p>
        </w:tc>
        <w:tc>
          <w:tcPr>
            <w:tcW w:w="7740" w:type="dxa"/>
          </w:tcPr>
          <w:p w:rsidR="00C5036A" w:rsidRPr="00DF70FE" w:rsidRDefault="00C5036A" w:rsidP="0056400C">
            <w:pPr>
              <w:spacing w:before="120" w:after="120"/>
              <w:rPr>
                <w:rFonts w:ascii="Palatino Linotype" w:hAnsi="Palatino Linotype"/>
              </w:rPr>
            </w:pPr>
            <w:r>
              <w:rPr>
                <w:rFonts w:ascii="Palatino Linotype" w:hAnsi="Palatino Linotype"/>
                <w:b/>
                <w:sz w:val="22"/>
                <w:szCs w:val="20"/>
              </w:rPr>
              <w:t>Fax Line Availability:</w:t>
            </w:r>
            <w:r>
              <w:rPr>
                <w:rFonts w:ascii="Palatino Linotype" w:hAnsi="Palatino Linotype"/>
                <w:sz w:val="22"/>
                <w:szCs w:val="20"/>
              </w:rPr>
              <w:t xml:space="preserve">  Identify the availability of each fax line to receive data during the reporting period.  Data log is pulled by the contractor’s Information Technology department and from the CopiaFacts system</w:t>
            </w:r>
            <w:r w:rsidR="00433E50">
              <w:rPr>
                <w:rFonts w:ascii="Palatino Linotype" w:hAnsi="Palatino Linotype"/>
                <w:sz w:val="22"/>
                <w:szCs w:val="20"/>
              </w:rPr>
              <w:t xml:space="preserve"> for the reporting period</w:t>
            </w:r>
            <w:r>
              <w:rPr>
                <w:rFonts w:ascii="Palatino Linotype" w:hAnsi="Palatino Linotype"/>
                <w:sz w:val="22"/>
                <w:szCs w:val="20"/>
              </w:rPr>
              <w:t xml:space="preserve">. </w:t>
            </w:r>
          </w:p>
        </w:tc>
      </w:tr>
      <w:tr w:rsidR="00C5036A" w:rsidRPr="00A84740" w:rsidTr="0056400C">
        <w:tc>
          <w:tcPr>
            <w:tcW w:w="1800" w:type="dxa"/>
            <w:shd w:val="clear" w:color="auto" w:fill="F2F2F2"/>
          </w:tcPr>
          <w:p w:rsidR="00C5036A" w:rsidRPr="000A5F3A" w:rsidRDefault="00C5036A" w:rsidP="0056400C">
            <w:pPr>
              <w:pStyle w:val="Heading2"/>
              <w:keepNext w:val="0"/>
              <w:spacing w:before="60" w:after="60"/>
              <w:rPr>
                <w:rFonts w:ascii="Palatino Linotype" w:hAnsi="Palatino Linotype"/>
                <w:smallCaps w:val="0"/>
                <w:sz w:val="22"/>
              </w:rPr>
            </w:pPr>
            <w:r w:rsidRPr="000A5F3A">
              <w:rPr>
                <w:rFonts w:ascii="Palatino Linotype" w:hAnsi="Palatino Linotype"/>
                <w:smallCaps w:val="0"/>
                <w:sz w:val="22"/>
              </w:rPr>
              <w:t>Formula</w:t>
            </w:r>
          </w:p>
        </w:tc>
        <w:tc>
          <w:tcPr>
            <w:tcW w:w="7740" w:type="dxa"/>
          </w:tcPr>
          <w:p w:rsidR="00C5036A" w:rsidRDefault="00C5036A" w:rsidP="0056400C">
            <w:pPr>
              <w:spacing w:before="120" w:after="120"/>
              <w:rPr>
                <w:rFonts w:ascii="Palatino Linotype" w:hAnsi="Palatino Linotype"/>
              </w:rPr>
            </w:pPr>
            <w:r>
              <w:rPr>
                <w:rFonts w:ascii="Palatino Linotype" w:hAnsi="Palatino Linotype"/>
                <w:sz w:val="22"/>
              </w:rPr>
              <w:t>24 hours x 60 minutes x __ days per month = minutes per month per line</w:t>
            </w:r>
          </w:p>
          <w:p w:rsidR="00C5036A" w:rsidRDefault="00C5036A" w:rsidP="0056400C">
            <w:pPr>
              <w:spacing w:before="120" w:after="120"/>
              <w:rPr>
                <w:rFonts w:ascii="Palatino Linotype" w:hAnsi="Palatino Linotype"/>
              </w:rPr>
            </w:pPr>
          </w:p>
          <w:p w:rsidR="00C5036A" w:rsidRPr="00A84740" w:rsidRDefault="00C5036A" w:rsidP="0056400C">
            <w:pPr>
              <w:spacing w:before="60" w:after="60"/>
              <w:rPr>
                <w:rFonts w:ascii="Palatino Linotype" w:hAnsi="Palatino Linotype"/>
              </w:rPr>
            </w:pPr>
            <w:r>
              <w:rPr>
                <w:rFonts w:ascii="Palatino Linotype" w:hAnsi="Palatino Linotype"/>
                <w:sz w:val="22"/>
              </w:rPr>
              <w:t>Minutes per month per line – minutes line was busy sending/receiving = time that each line is free over a 24 hour period</w:t>
            </w:r>
          </w:p>
        </w:tc>
      </w:tr>
      <w:tr w:rsidR="00427790" w:rsidRPr="00A84740" w:rsidTr="00427790">
        <w:tc>
          <w:tcPr>
            <w:tcW w:w="1800" w:type="dxa"/>
            <w:shd w:val="clear" w:color="auto" w:fill="BFBFBF" w:themeFill="background1" w:themeFillShade="BF"/>
          </w:tcPr>
          <w:p w:rsidR="00427790" w:rsidRPr="000A5F3A" w:rsidRDefault="00427790" w:rsidP="0056400C">
            <w:pPr>
              <w:pStyle w:val="Heading2"/>
              <w:keepNext w:val="0"/>
              <w:spacing w:before="60" w:after="60"/>
              <w:rPr>
                <w:rFonts w:ascii="Palatino Linotype" w:hAnsi="Palatino Linotype"/>
                <w:smallCaps w:val="0"/>
                <w:sz w:val="22"/>
              </w:rPr>
            </w:pPr>
            <w:r>
              <w:rPr>
                <w:rFonts w:ascii="Palatino Linotype" w:hAnsi="Palatino Linotype"/>
                <w:smallCaps w:val="0"/>
                <w:sz w:val="22"/>
              </w:rPr>
              <w:t>Item</w:t>
            </w:r>
            <w:r w:rsidR="00CC207E">
              <w:rPr>
                <w:rFonts w:ascii="Palatino Linotype" w:hAnsi="Palatino Linotype"/>
                <w:smallCaps w:val="0"/>
                <w:sz w:val="22"/>
              </w:rPr>
              <w:t xml:space="preserve"> 17</w:t>
            </w:r>
          </w:p>
        </w:tc>
        <w:tc>
          <w:tcPr>
            <w:tcW w:w="7740" w:type="dxa"/>
            <w:shd w:val="clear" w:color="auto" w:fill="BFBFBF" w:themeFill="background1" w:themeFillShade="BF"/>
          </w:tcPr>
          <w:p w:rsidR="00427790" w:rsidRPr="00427790" w:rsidRDefault="00427790" w:rsidP="00DF07BB">
            <w:pPr>
              <w:spacing w:before="120" w:after="120"/>
              <w:rPr>
                <w:rFonts w:ascii="Palatino Linotype" w:hAnsi="Palatino Linotype"/>
                <w:b/>
              </w:rPr>
            </w:pPr>
            <w:r>
              <w:rPr>
                <w:rFonts w:ascii="Palatino Linotype" w:hAnsi="Palatino Linotype"/>
                <w:b/>
                <w:sz w:val="22"/>
              </w:rPr>
              <w:t>After</w:t>
            </w:r>
            <w:r w:rsidR="00DF07BB">
              <w:rPr>
                <w:rFonts w:ascii="Palatino Linotype" w:hAnsi="Palatino Linotype"/>
                <w:b/>
                <w:sz w:val="22"/>
              </w:rPr>
              <w:t xml:space="preserve"> H</w:t>
            </w:r>
            <w:r w:rsidRPr="00427790">
              <w:rPr>
                <w:rFonts w:ascii="Palatino Linotype" w:hAnsi="Palatino Linotype"/>
                <w:b/>
                <w:sz w:val="22"/>
              </w:rPr>
              <w:t>ou</w:t>
            </w:r>
            <w:r>
              <w:rPr>
                <w:rFonts w:ascii="Palatino Linotype" w:hAnsi="Palatino Linotype"/>
                <w:b/>
                <w:sz w:val="22"/>
              </w:rPr>
              <w:t xml:space="preserve">rs Call Log </w:t>
            </w:r>
          </w:p>
        </w:tc>
      </w:tr>
      <w:tr w:rsidR="00427790" w:rsidRPr="00A84740" w:rsidTr="00427790">
        <w:tc>
          <w:tcPr>
            <w:tcW w:w="1800" w:type="dxa"/>
            <w:shd w:val="clear" w:color="auto" w:fill="F2F2F2" w:themeFill="background1" w:themeFillShade="F2"/>
          </w:tcPr>
          <w:p w:rsidR="00427790" w:rsidRDefault="00427790" w:rsidP="0056400C">
            <w:pPr>
              <w:pStyle w:val="Heading2"/>
              <w:keepNext w:val="0"/>
              <w:spacing w:before="60" w:after="60"/>
              <w:rPr>
                <w:rFonts w:ascii="Palatino Linotype" w:hAnsi="Palatino Linotype"/>
                <w:smallCaps w:val="0"/>
                <w:sz w:val="22"/>
              </w:rPr>
            </w:pPr>
            <w:r>
              <w:rPr>
                <w:rFonts w:ascii="Palatino Linotype" w:hAnsi="Palatino Linotype"/>
                <w:smallCaps w:val="0"/>
                <w:sz w:val="22"/>
              </w:rPr>
              <w:t>Description</w:t>
            </w:r>
          </w:p>
        </w:tc>
        <w:tc>
          <w:tcPr>
            <w:tcW w:w="7740" w:type="dxa"/>
            <w:shd w:val="clear" w:color="auto" w:fill="FFFFFF" w:themeFill="background1"/>
          </w:tcPr>
          <w:p w:rsidR="00427790" w:rsidRPr="00427790" w:rsidRDefault="00427790" w:rsidP="00DA110A">
            <w:pPr>
              <w:spacing w:before="120" w:after="120"/>
              <w:rPr>
                <w:rFonts w:ascii="Palatino Linotype" w:hAnsi="Palatino Linotype"/>
              </w:rPr>
            </w:pPr>
            <w:r>
              <w:rPr>
                <w:rFonts w:ascii="Palatino Linotype" w:hAnsi="Palatino Linotype"/>
                <w:b/>
                <w:sz w:val="22"/>
              </w:rPr>
              <w:t xml:space="preserve">After Hours Call Log:  </w:t>
            </w:r>
            <w:r w:rsidR="00390A9B">
              <w:rPr>
                <w:rFonts w:ascii="Palatino Linotype" w:hAnsi="Palatino Linotype"/>
                <w:sz w:val="22"/>
              </w:rPr>
              <w:t>Identify all inbound calls received on the after</w:t>
            </w:r>
            <w:r w:rsidR="00DA110A">
              <w:rPr>
                <w:rFonts w:ascii="Palatino Linotype" w:hAnsi="Palatino Linotype"/>
                <w:sz w:val="22"/>
              </w:rPr>
              <w:t xml:space="preserve">-hours voicemail and that each call was returned the next business day. </w:t>
            </w:r>
          </w:p>
        </w:tc>
      </w:tr>
    </w:tbl>
    <w:p w:rsidR="004164C1" w:rsidRDefault="004164C1">
      <w:pPr>
        <w:spacing w:after="200" w:line="276" w:lineRule="auto"/>
      </w:pPr>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4164C1" w:rsidRPr="00A84740" w:rsidTr="0056400C">
        <w:trPr>
          <w:cantSplit/>
        </w:trPr>
        <w:tc>
          <w:tcPr>
            <w:tcW w:w="9540" w:type="dxa"/>
            <w:gridSpan w:val="2"/>
            <w:tcBorders>
              <w:bottom w:val="single" w:sz="4" w:space="0" w:color="auto"/>
            </w:tcBorders>
            <w:shd w:val="clear" w:color="auto" w:fill="0C0C0C"/>
          </w:tcPr>
          <w:p w:rsidR="004164C1" w:rsidRPr="00A84740" w:rsidRDefault="004164C1" w:rsidP="0056400C">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4164C1" w:rsidRPr="00A84740" w:rsidTr="0056400C">
        <w:trPr>
          <w:cantSplit/>
        </w:trPr>
        <w:tc>
          <w:tcPr>
            <w:tcW w:w="9540" w:type="dxa"/>
            <w:gridSpan w:val="2"/>
            <w:shd w:val="clear" w:color="auto" w:fill="BFBFBF"/>
          </w:tcPr>
          <w:p w:rsidR="004164C1" w:rsidRPr="00A84740" w:rsidRDefault="004164C1" w:rsidP="004164C1">
            <w:pPr>
              <w:pStyle w:val="Heading8"/>
              <w:keepNext w:val="0"/>
              <w:rPr>
                <w:rFonts w:ascii="Palatino Linotype" w:hAnsi="Palatino Linotype"/>
                <w:color w:val="auto"/>
              </w:rPr>
            </w:pPr>
            <w:r>
              <w:rPr>
                <w:rFonts w:ascii="Palatino Linotype" w:hAnsi="Palatino Linotype"/>
                <w:color w:val="auto"/>
                <w:sz w:val="22"/>
              </w:rPr>
              <w:t>AN-TS Annual Traffic Studies</w:t>
            </w:r>
          </w:p>
        </w:tc>
      </w:tr>
      <w:tr w:rsidR="004164C1" w:rsidRPr="00A84740" w:rsidTr="0056400C">
        <w:tc>
          <w:tcPr>
            <w:tcW w:w="1800" w:type="dxa"/>
            <w:shd w:val="clear" w:color="auto" w:fill="BFBFBF"/>
          </w:tcPr>
          <w:p w:rsidR="004164C1" w:rsidRPr="00A84740" w:rsidRDefault="004164C1" w:rsidP="0056400C">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4164C1" w:rsidRPr="00A84740" w:rsidRDefault="00B23FF4" w:rsidP="0056400C">
            <w:pPr>
              <w:spacing w:before="60" w:after="60"/>
              <w:ind w:right="79"/>
              <w:rPr>
                <w:rFonts w:ascii="Palatino Linotype" w:hAnsi="Palatino Linotype"/>
                <w:color w:val="000000"/>
              </w:rPr>
            </w:pPr>
            <w:r>
              <w:rPr>
                <w:rFonts w:ascii="Palatino Linotype" w:hAnsi="Palatino Linotype"/>
                <w:color w:val="000000"/>
                <w:sz w:val="22"/>
              </w:rPr>
              <w:t>PA vend</w:t>
            </w:r>
            <w:r w:rsidR="004164C1">
              <w:rPr>
                <w:rFonts w:ascii="Palatino Linotype" w:hAnsi="Palatino Linotype"/>
                <w:color w:val="000000"/>
                <w:sz w:val="22"/>
              </w:rPr>
              <w:t xml:space="preserve">or’s staffing needs will be evaluated based upon annual traffic studies of incoming calls. </w:t>
            </w:r>
          </w:p>
        </w:tc>
      </w:tr>
      <w:tr w:rsidR="004164C1" w:rsidRPr="00A84740" w:rsidTr="0056400C">
        <w:tc>
          <w:tcPr>
            <w:tcW w:w="1800" w:type="dxa"/>
            <w:shd w:val="clear" w:color="auto" w:fill="BFBFBF"/>
          </w:tcPr>
          <w:p w:rsidR="004164C1" w:rsidRPr="00A84740" w:rsidRDefault="004164C1" w:rsidP="0056400C">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4164C1" w:rsidRPr="00A84740" w:rsidRDefault="004164C1" w:rsidP="0056400C">
            <w:pPr>
              <w:spacing w:before="60" w:after="60"/>
              <w:rPr>
                <w:rFonts w:ascii="Palatino Linotype" w:hAnsi="Palatino Linotype"/>
              </w:rPr>
            </w:pPr>
            <w:r>
              <w:rPr>
                <w:rFonts w:ascii="Palatino Linotype" w:hAnsi="Palatino Linotype"/>
                <w:sz w:val="22"/>
              </w:rPr>
              <w:t>PDF</w:t>
            </w:r>
          </w:p>
        </w:tc>
      </w:tr>
      <w:tr w:rsidR="004164C1" w:rsidRPr="003D04AD" w:rsidTr="0056400C">
        <w:tc>
          <w:tcPr>
            <w:tcW w:w="1800" w:type="dxa"/>
            <w:tcBorders>
              <w:bottom w:val="single" w:sz="4" w:space="0" w:color="auto"/>
            </w:tcBorders>
            <w:shd w:val="clear" w:color="auto" w:fill="BFBFBF"/>
          </w:tcPr>
          <w:p w:rsidR="004164C1" w:rsidRPr="00A84740" w:rsidRDefault="004164C1" w:rsidP="0056400C">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4164C1" w:rsidRPr="003D04AD" w:rsidRDefault="004164C1" w:rsidP="0056400C">
            <w:pPr>
              <w:spacing w:before="60" w:after="60"/>
              <w:rPr>
                <w:rFonts w:ascii="Palatino Linotype" w:hAnsi="Palatino Linotype"/>
              </w:rPr>
            </w:pPr>
            <w:r w:rsidRPr="003D04AD">
              <w:rPr>
                <w:rFonts w:ascii="Palatino Linotype" w:hAnsi="Palatino Linotype"/>
                <w:sz w:val="22"/>
              </w:rPr>
              <w:t>Conduct annual traffic studies of incoming calls to determine need to adjust staffing levels for PA function</w:t>
            </w:r>
            <w:r>
              <w:rPr>
                <w:rFonts w:ascii="Palatino Linotype" w:hAnsi="Palatino Linotype"/>
                <w:sz w:val="22"/>
              </w:rPr>
              <w:t>.</w:t>
            </w:r>
          </w:p>
        </w:tc>
      </w:tr>
      <w:tr w:rsidR="004164C1" w:rsidRPr="00A84740" w:rsidTr="0056400C">
        <w:trPr>
          <w:cantSplit/>
        </w:trPr>
        <w:tc>
          <w:tcPr>
            <w:tcW w:w="9540" w:type="dxa"/>
            <w:gridSpan w:val="2"/>
            <w:tcBorders>
              <w:bottom w:val="single" w:sz="4" w:space="0" w:color="auto"/>
            </w:tcBorders>
            <w:shd w:val="clear" w:color="auto" w:fill="0C0C0C"/>
          </w:tcPr>
          <w:p w:rsidR="004164C1" w:rsidRPr="00A84740" w:rsidRDefault="004164C1" w:rsidP="0056400C">
            <w:pPr>
              <w:pStyle w:val="Heading7"/>
              <w:keepNext w:val="0"/>
              <w:rPr>
                <w:rFonts w:ascii="Palatino Linotype" w:hAnsi="Palatino Linotype" w:cs="Times New Roman"/>
              </w:rPr>
            </w:pPr>
            <w:r>
              <w:rPr>
                <w:rFonts w:ascii="Palatino Linotype" w:hAnsi="Palatino Linotype" w:cs="Times New Roman"/>
                <w:sz w:val="22"/>
              </w:rPr>
              <w:t>AN</w:t>
            </w:r>
            <w:r w:rsidRPr="00A84740">
              <w:rPr>
                <w:rFonts w:ascii="Palatino Linotype" w:hAnsi="Palatino Linotype" w:cs="Times New Roman"/>
                <w:sz w:val="22"/>
              </w:rPr>
              <w:t>-</w:t>
            </w:r>
            <w:r w:rsidR="008F358D">
              <w:rPr>
                <w:rFonts w:ascii="Palatino Linotype" w:hAnsi="Palatino Linotype" w:cs="Times New Roman"/>
                <w:sz w:val="22"/>
              </w:rPr>
              <w:t>TS</w:t>
            </w:r>
            <w:r>
              <w:rPr>
                <w:rFonts w:ascii="Palatino Linotype" w:hAnsi="Palatino Linotype" w:cs="Times New Roman"/>
                <w:sz w:val="22"/>
              </w:rPr>
              <w:t xml:space="preserve"> Data Elements</w:t>
            </w:r>
          </w:p>
        </w:tc>
      </w:tr>
      <w:tr w:rsidR="004164C1" w:rsidRPr="00A84740" w:rsidTr="0056400C">
        <w:trPr>
          <w:cantSplit/>
        </w:trPr>
        <w:tc>
          <w:tcPr>
            <w:tcW w:w="1800" w:type="dxa"/>
            <w:shd w:val="clear" w:color="auto" w:fill="BFBFBF" w:themeFill="background1" w:themeFillShade="BF"/>
          </w:tcPr>
          <w:p w:rsidR="004164C1" w:rsidRPr="00A84740" w:rsidRDefault="004164C1" w:rsidP="0056400C">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4164C1" w:rsidRPr="00A84740" w:rsidRDefault="004164C1" w:rsidP="0056400C">
            <w:pPr>
              <w:spacing w:before="120" w:after="120"/>
              <w:rPr>
                <w:rFonts w:ascii="Palatino Linotype" w:hAnsi="Palatino Linotype"/>
                <w:b/>
                <w:bCs/>
              </w:rPr>
            </w:pPr>
            <w:r>
              <w:rPr>
                <w:rFonts w:ascii="Palatino Linotype" w:hAnsi="Palatino Linotype"/>
                <w:b/>
                <w:bCs/>
                <w:sz w:val="22"/>
              </w:rPr>
              <w:t>Annual Traffic Study</w:t>
            </w:r>
          </w:p>
        </w:tc>
      </w:tr>
      <w:tr w:rsidR="004164C1" w:rsidRPr="00D05982" w:rsidTr="0056400C">
        <w:tc>
          <w:tcPr>
            <w:tcW w:w="1800" w:type="dxa"/>
            <w:shd w:val="clear" w:color="auto" w:fill="F2F2F2"/>
          </w:tcPr>
          <w:p w:rsidR="004164C1" w:rsidRPr="00A84740" w:rsidRDefault="004164C1"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4164C1" w:rsidRPr="00D05982" w:rsidRDefault="004164C1" w:rsidP="0056400C">
            <w:pPr>
              <w:spacing w:before="60" w:after="60"/>
              <w:rPr>
                <w:rFonts w:ascii="Palatino Linotype" w:hAnsi="Palatino Linotype"/>
                <w:szCs w:val="20"/>
              </w:rPr>
            </w:pPr>
            <w:r>
              <w:rPr>
                <w:rFonts w:ascii="Palatino Linotype" w:hAnsi="Palatino Linotype"/>
                <w:b/>
                <w:sz w:val="22"/>
                <w:szCs w:val="20"/>
              </w:rPr>
              <w:t xml:space="preserve">Annual Traffic Study:  </w:t>
            </w:r>
            <w:r>
              <w:rPr>
                <w:rFonts w:ascii="Palatino Linotype" w:hAnsi="Palatino Linotype"/>
                <w:sz w:val="22"/>
                <w:szCs w:val="20"/>
              </w:rPr>
              <w:t xml:space="preserve">The contractor’s Annual Traffic Study is generated by AT&amp;T.  The Annual Traffic Study shall furnish incoming call data in order to evaluate contractor’s staffing needs for PA function. </w:t>
            </w:r>
          </w:p>
        </w:tc>
      </w:tr>
    </w:tbl>
    <w:p w:rsidR="004164C1" w:rsidRDefault="004164C1" w:rsidP="004164C1"/>
    <w:p w:rsidR="009C4829" w:rsidRDefault="009C4829">
      <w:pPr>
        <w:spacing w:after="200" w:line="276" w:lineRule="auto"/>
      </w:pPr>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9C4829" w:rsidRPr="00A84740" w:rsidTr="0056400C">
        <w:trPr>
          <w:cantSplit/>
        </w:trPr>
        <w:tc>
          <w:tcPr>
            <w:tcW w:w="9540" w:type="dxa"/>
            <w:gridSpan w:val="2"/>
            <w:tcBorders>
              <w:bottom w:val="single" w:sz="4" w:space="0" w:color="auto"/>
            </w:tcBorders>
            <w:shd w:val="clear" w:color="auto" w:fill="0C0C0C"/>
          </w:tcPr>
          <w:p w:rsidR="009C4829" w:rsidRPr="00A84740" w:rsidRDefault="009C4829" w:rsidP="0056400C">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9C4829" w:rsidRPr="00A84740" w:rsidTr="0056400C">
        <w:trPr>
          <w:cantSplit/>
        </w:trPr>
        <w:tc>
          <w:tcPr>
            <w:tcW w:w="9540" w:type="dxa"/>
            <w:gridSpan w:val="2"/>
            <w:shd w:val="clear" w:color="auto" w:fill="BFBFBF"/>
          </w:tcPr>
          <w:p w:rsidR="009C4829" w:rsidRPr="009C4829" w:rsidRDefault="009C4829" w:rsidP="0056400C">
            <w:pPr>
              <w:pStyle w:val="Heading8"/>
              <w:keepNext w:val="0"/>
              <w:rPr>
                <w:rFonts w:ascii="Palatino Linotype" w:hAnsi="Palatino Linotype"/>
                <w:color w:val="auto"/>
              </w:rPr>
            </w:pPr>
            <w:r>
              <w:rPr>
                <w:rFonts w:ascii="Palatino Linotype" w:hAnsi="Palatino Linotype"/>
                <w:color w:val="auto"/>
                <w:sz w:val="22"/>
              </w:rPr>
              <w:t>AN- WP Annual Work Plan</w:t>
            </w:r>
          </w:p>
        </w:tc>
      </w:tr>
      <w:tr w:rsidR="009C4829" w:rsidRPr="00A84740" w:rsidTr="0056400C">
        <w:tc>
          <w:tcPr>
            <w:tcW w:w="1800" w:type="dxa"/>
            <w:shd w:val="clear" w:color="auto" w:fill="BFBFBF"/>
          </w:tcPr>
          <w:p w:rsidR="009C4829" w:rsidRPr="00A84740" w:rsidRDefault="009C4829" w:rsidP="0056400C">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9C4829" w:rsidRPr="00A84740" w:rsidRDefault="00B23FF4" w:rsidP="0056400C">
            <w:pPr>
              <w:spacing w:before="60" w:after="60"/>
              <w:ind w:right="79"/>
              <w:rPr>
                <w:rFonts w:ascii="Palatino Linotype" w:hAnsi="Palatino Linotype"/>
                <w:color w:val="000000"/>
              </w:rPr>
            </w:pPr>
            <w:r>
              <w:rPr>
                <w:rFonts w:ascii="Palatino Linotype" w:hAnsi="Palatino Linotype"/>
                <w:color w:val="000000"/>
                <w:sz w:val="22"/>
              </w:rPr>
              <w:t>PA vendor</w:t>
            </w:r>
            <w:r w:rsidR="009C4829">
              <w:rPr>
                <w:rFonts w:ascii="Palatino Linotype" w:hAnsi="Palatino Linotype"/>
                <w:color w:val="000000"/>
                <w:sz w:val="22"/>
              </w:rPr>
              <w:t xml:space="preserve"> will supply an Annual Work Plan, when required, to verify action being taken to correct failure to meet the State standards or when requested by OMPP. </w:t>
            </w:r>
          </w:p>
        </w:tc>
      </w:tr>
      <w:tr w:rsidR="009C4829" w:rsidRPr="00A84740" w:rsidTr="0056400C">
        <w:tc>
          <w:tcPr>
            <w:tcW w:w="1800" w:type="dxa"/>
            <w:shd w:val="clear" w:color="auto" w:fill="BFBFBF"/>
          </w:tcPr>
          <w:p w:rsidR="009C4829" w:rsidRPr="00A84740" w:rsidRDefault="009C4829" w:rsidP="0056400C">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9C4829" w:rsidRPr="00A84740" w:rsidRDefault="009C4829" w:rsidP="0056400C">
            <w:pPr>
              <w:spacing w:before="60" w:after="60"/>
              <w:rPr>
                <w:rFonts w:ascii="Palatino Linotype" w:hAnsi="Palatino Linotype"/>
              </w:rPr>
            </w:pPr>
            <w:r w:rsidRPr="00A84740">
              <w:rPr>
                <w:rFonts w:ascii="Palatino Linotype" w:hAnsi="Palatino Linotype"/>
                <w:sz w:val="22"/>
              </w:rPr>
              <w:t xml:space="preserve">Excel template </w:t>
            </w:r>
          </w:p>
        </w:tc>
      </w:tr>
      <w:tr w:rsidR="009C4829" w:rsidRPr="00A84740" w:rsidTr="0056400C">
        <w:tc>
          <w:tcPr>
            <w:tcW w:w="1800" w:type="dxa"/>
            <w:tcBorders>
              <w:bottom w:val="single" w:sz="4" w:space="0" w:color="auto"/>
            </w:tcBorders>
            <w:shd w:val="clear" w:color="auto" w:fill="BFBFBF"/>
          </w:tcPr>
          <w:p w:rsidR="009C4829" w:rsidRPr="00A84740" w:rsidRDefault="009C4829" w:rsidP="0056400C">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9C4829" w:rsidRPr="00630BAA" w:rsidRDefault="009C4829" w:rsidP="0056400C">
            <w:pPr>
              <w:spacing w:before="60" w:after="60"/>
              <w:rPr>
                <w:rFonts w:ascii="Palatino Linotype" w:hAnsi="Palatino Linotype"/>
              </w:rPr>
            </w:pPr>
            <w:r w:rsidRPr="004305EA">
              <w:rPr>
                <w:rFonts w:ascii="Palatino Linotype" w:hAnsi="Palatino Linotype"/>
                <w:sz w:val="22"/>
              </w:rPr>
              <w:t>Prepare an annual work plan for PA functions when necessitated by failure to meet the State standards as set forth in this section or if directed to do so by OMPP, and update the work plan quarterly.  The work plan shall include PA improvement projects that will be performed, anticipated schedules, and resources for the projects. Upon completing eac</w:t>
            </w:r>
            <w:r w:rsidR="00B23FF4">
              <w:rPr>
                <w:rFonts w:ascii="Palatino Linotype" w:hAnsi="Palatino Linotype"/>
                <w:sz w:val="22"/>
              </w:rPr>
              <w:t>h quarterly review, the PA vend</w:t>
            </w:r>
            <w:r w:rsidRPr="004305EA">
              <w:rPr>
                <w:rFonts w:ascii="Palatino Linotype" w:hAnsi="Palatino Linotype"/>
                <w:sz w:val="22"/>
              </w:rPr>
              <w:t>or shall provide the State with a report of progress made to date on the projects.  The quarterly report shall be delivered to OMPP for review, and OMPP’s input shall be incorporated.</w:t>
            </w:r>
          </w:p>
        </w:tc>
      </w:tr>
      <w:tr w:rsidR="009C4829" w:rsidRPr="00A84740" w:rsidTr="0056400C">
        <w:trPr>
          <w:cantSplit/>
        </w:trPr>
        <w:tc>
          <w:tcPr>
            <w:tcW w:w="9540" w:type="dxa"/>
            <w:gridSpan w:val="2"/>
            <w:tcBorders>
              <w:bottom w:val="single" w:sz="4" w:space="0" w:color="auto"/>
            </w:tcBorders>
            <w:shd w:val="clear" w:color="auto" w:fill="0C0C0C"/>
          </w:tcPr>
          <w:p w:rsidR="009C4829" w:rsidRPr="00A84740" w:rsidRDefault="009C4829" w:rsidP="009C4829">
            <w:pPr>
              <w:pStyle w:val="Heading7"/>
              <w:keepNext w:val="0"/>
              <w:rPr>
                <w:rFonts w:ascii="Palatino Linotype" w:hAnsi="Palatino Linotype" w:cs="Times New Roman"/>
              </w:rPr>
            </w:pPr>
            <w:r>
              <w:rPr>
                <w:rFonts w:ascii="Palatino Linotype" w:hAnsi="Palatino Linotype" w:cs="Times New Roman"/>
                <w:sz w:val="22"/>
              </w:rPr>
              <w:t>AN</w:t>
            </w:r>
            <w:r w:rsidRPr="00A84740">
              <w:rPr>
                <w:rFonts w:ascii="Palatino Linotype" w:hAnsi="Palatino Linotype" w:cs="Times New Roman"/>
                <w:sz w:val="22"/>
              </w:rPr>
              <w:t>-</w:t>
            </w:r>
            <w:r>
              <w:rPr>
                <w:rFonts w:ascii="Palatino Linotype" w:hAnsi="Palatino Linotype" w:cs="Times New Roman"/>
                <w:sz w:val="22"/>
              </w:rPr>
              <w:t xml:space="preserve"> WP Data Elements</w:t>
            </w:r>
          </w:p>
        </w:tc>
      </w:tr>
      <w:tr w:rsidR="009C4829" w:rsidRPr="00A84740" w:rsidTr="0056400C">
        <w:trPr>
          <w:cantSplit/>
          <w:trHeight w:val="332"/>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9C4829" w:rsidRPr="0026017B" w:rsidRDefault="009C4829" w:rsidP="0056400C">
            <w:pPr>
              <w:spacing w:before="120" w:after="120"/>
              <w:rPr>
                <w:rFonts w:ascii="Palatino Linotype" w:hAnsi="Palatino Linotype"/>
                <w:bCs/>
              </w:rPr>
            </w:pPr>
            <w:r>
              <w:rPr>
                <w:rFonts w:ascii="Palatino Linotype" w:hAnsi="Palatino Linotype"/>
                <w:b/>
                <w:bCs/>
                <w:sz w:val="22"/>
              </w:rPr>
              <w:t>Issue</w:t>
            </w:r>
          </w:p>
        </w:tc>
      </w:tr>
      <w:tr w:rsidR="009C4829" w:rsidRPr="00A84740"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26017B">
              <w:rPr>
                <w:rFonts w:ascii="Palatino Linotype" w:hAnsi="Palatino Linotype"/>
                <w:b/>
                <w:sz w:val="22"/>
                <w:szCs w:val="20"/>
              </w:rPr>
              <w:t>Issue:</w:t>
            </w:r>
            <w:r>
              <w:rPr>
                <w:rFonts w:ascii="Palatino Linotype" w:hAnsi="Palatino Linotype"/>
                <w:sz w:val="22"/>
                <w:szCs w:val="20"/>
              </w:rPr>
              <w:t xml:space="preserve">  Identify the area in need of action/correction.</w:t>
            </w:r>
          </w:p>
        </w:tc>
      </w:tr>
      <w:tr w:rsidR="009C4829" w:rsidRPr="00A84740" w:rsidTr="0056400C">
        <w:trPr>
          <w:cantSplit/>
          <w:trHeight w:val="440"/>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2</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Scope</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31044B">
              <w:rPr>
                <w:rFonts w:ascii="Palatino Linotype" w:hAnsi="Palatino Linotype"/>
                <w:b/>
                <w:sz w:val="22"/>
                <w:szCs w:val="20"/>
              </w:rPr>
              <w:t>Scope</w:t>
            </w:r>
            <w:r>
              <w:rPr>
                <w:rFonts w:ascii="Palatino Linotype" w:hAnsi="Palatino Linotype"/>
                <w:sz w:val="22"/>
                <w:szCs w:val="20"/>
              </w:rPr>
              <w:t>:  Identify and provide the timeline in which the issue occurred and the extent to which the issue affected the member and/or other stakeholders involved.</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3</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Cause</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31044B">
              <w:rPr>
                <w:rFonts w:ascii="Palatino Linotype" w:hAnsi="Palatino Linotype"/>
                <w:b/>
                <w:sz w:val="22"/>
                <w:szCs w:val="20"/>
              </w:rPr>
              <w:t xml:space="preserve">Cause: </w:t>
            </w:r>
            <w:r>
              <w:rPr>
                <w:rFonts w:ascii="Palatino Linotype" w:hAnsi="Palatino Linotype"/>
                <w:sz w:val="22"/>
                <w:szCs w:val="20"/>
              </w:rPr>
              <w:t xml:space="preserve"> Identify the causative factor allowing the issue to occur.</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4</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Mitigation</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31044B">
              <w:rPr>
                <w:rFonts w:ascii="Palatino Linotype" w:hAnsi="Palatino Linotype"/>
                <w:b/>
                <w:sz w:val="22"/>
                <w:szCs w:val="20"/>
              </w:rPr>
              <w:t>Mitigation:</w:t>
            </w:r>
            <w:r>
              <w:rPr>
                <w:rFonts w:ascii="Palatino Linotype" w:hAnsi="Palatino Linotype"/>
                <w:sz w:val="22"/>
                <w:szCs w:val="20"/>
              </w:rPr>
              <w:t xml:space="preserve">  Provide a detailed description of the contractor’s actions taken to correct the issue including dates of completion.</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5</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Corrective Action</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5A4191">
              <w:rPr>
                <w:rFonts w:ascii="Palatino Linotype" w:hAnsi="Palatino Linotype"/>
                <w:b/>
                <w:sz w:val="22"/>
                <w:szCs w:val="20"/>
              </w:rPr>
              <w:t>Corrective Action:</w:t>
            </w:r>
            <w:r>
              <w:rPr>
                <w:rFonts w:ascii="Palatino Linotype" w:hAnsi="Palatino Linotype"/>
                <w:sz w:val="22"/>
                <w:szCs w:val="20"/>
              </w:rPr>
              <w:t xml:space="preserve">  Provide a detailed description of the action(s) taken to prevent the issue from re-occurring and include the dates of completion. </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6</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Monitoring</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5A4191">
              <w:rPr>
                <w:rFonts w:ascii="Palatino Linotype" w:hAnsi="Palatino Linotype"/>
                <w:b/>
                <w:sz w:val="22"/>
                <w:szCs w:val="20"/>
              </w:rPr>
              <w:t>Monitoring:</w:t>
            </w:r>
            <w:r>
              <w:rPr>
                <w:rFonts w:ascii="Palatino Linotype" w:hAnsi="Palatino Linotype"/>
                <w:sz w:val="22"/>
                <w:szCs w:val="20"/>
              </w:rPr>
              <w:t xml:space="preserve">  Provide a detailed explanation, including the time period to be conducted, of how the contractor will monitor for re-occurrence of the issue.</w:t>
            </w:r>
          </w:p>
        </w:tc>
      </w:tr>
    </w:tbl>
    <w:p w:rsidR="009C4829" w:rsidRDefault="009C4829" w:rsidP="009C4829"/>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9C4829" w:rsidRPr="00A84740" w:rsidTr="0056400C">
        <w:trPr>
          <w:cantSplit/>
        </w:trPr>
        <w:tc>
          <w:tcPr>
            <w:tcW w:w="9540" w:type="dxa"/>
            <w:gridSpan w:val="2"/>
            <w:tcBorders>
              <w:bottom w:val="single" w:sz="4" w:space="0" w:color="auto"/>
            </w:tcBorders>
            <w:shd w:val="clear" w:color="auto" w:fill="0C0C0C"/>
          </w:tcPr>
          <w:p w:rsidR="009C4829" w:rsidRPr="00A84740" w:rsidRDefault="009C4829" w:rsidP="0056400C">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9C4829" w:rsidRPr="00A84740" w:rsidTr="0056400C">
        <w:trPr>
          <w:cantSplit/>
        </w:trPr>
        <w:tc>
          <w:tcPr>
            <w:tcW w:w="9540" w:type="dxa"/>
            <w:gridSpan w:val="2"/>
            <w:shd w:val="clear" w:color="auto" w:fill="BFBFBF"/>
          </w:tcPr>
          <w:p w:rsidR="009C4829" w:rsidRPr="00A84740" w:rsidRDefault="009C4829" w:rsidP="0056400C">
            <w:pPr>
              <w:pStyle w:val="Heading8"/>
              <w:keepNext w:val="0"/>
              <w:rPr>
                <w:rFonts w:ascii="Palatino Linotype" w:hAnsi="Palatino Linotype"/>
                <w:color w:val="auto"/>
              </w:rPr>
            </w:pPr>
            <w:r>
              <w:rPr>
                <w:rFonts w:ascii="Palatino Linotype" w:hAnsi="Palatino Linotype"/>
                <w:color w:val="auto"/>
                <w:sz w:val="22"/>
              </w:rPr>
              <w:t>SA- TA  Semi-annual trending analysis</w:t>
            </w:r>
          </w:p>
        </w:tc>
      </w:tr>
      <w:tr w:rsidR="009C4829" w:rsidRPr="00A84740" w:rsidTr="0056400C">
        <w:tc>
          <w:tcPr>
            <w:tcW w:w="1800" w:type="dxa"/>
            <w:shd w:val="clear" w:color="auto" w:fill="BFBFBF"/>
          </w:tcPr>
          <w:p w:rsidR="009C4829" w:rsidRPr="00A84740" w:rsidRDefault="009C4829" w:rsidP="0056400C">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9C4829" w:rsidRPr="00A84740" w:rsidRDefault="009C4829" w:rsidP="0056400C">
            <w:pPr>
              <w:spacing w:before="60" w:after="60"/>
              <w:ind w:right="79"/>
              <w:rPr>
                <w:rFonts w:ascii="Palatino Linotype" w:hAnsi="Palatino Linotype"/>
                <w:color w:val="000000"/>
              </w:rPr>
            </w:pPr>
            <w:r>
              <w:rPr>
                <w:rFonts w:ascii="Palatino Linotype" w:hAnsi="Palatino Linotype"/>
                <w:color w:val="000000"/>
                <w:sz w:val="22"/>
              </w:rPr>
              <w:t>Monitor the volume of authorization requests received by the contractor for each PA category that have resulted in denial or modification of services, those that have resulted in appeal, and the outcome of the appeal.</w:t>
            </w:r>
          </w:p>
        </w:tc>
      </w:tr>
      <w:tr w:rsidR="009C4829" w:rsidRPr="00A84740" w:rsidTr="0056400C">
        <w:tc>
          <w:tcPr>
            <w:tcW w:w="1800" w:type="dxa"/>
            <w:shd w:val="clear" w:color="auto" w:fill="BFBFBF"/>
          </w:tcPr>
          <w:p w:rsidR="009C4829" w:rsidRPr="00A84740" w:rsidRDefault="009C4829" w:rsidP="0056400C">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9C4829" w:rsidRPr="00A84740" w:rsidRDefault="009C4829" w:rsidP="0056400C">
            <w:pPr>
              <w:spacing w:before="60" w:after="60"/>
              <w:rPr>
                <w:rFonts w:ascii="Palatino Linotype" w:hAnsi="Palatino Linotype"/>
              </w:rPr>
            </w:pPr>
            <w:r w:rsidRPr="00A84740">
              <w:rPr>
                <w:rFonts w:ascii="Palatino Linotype" w:hAnsi="Palatino Linotype"/>
                <w:sz w:val="22"/>
              </w:rPr>
              <w:t xml:space="preserve">Excel template </w:t>
            </w:r>
          </w:p>
        </w:tc>
      </w:tr>
      <w:tr w:rsidR="009C4829" w:rsidRPr="00630BAA" w:rsidTr="0056400C">
        <w:tc>
          <w:tcPr>
            <w:tcW w:w="1800" w:type="dxa"/>
            <w:tcBorders>
              <w:bottom w:val="single" w:sz="4" w:space="0" w:color="auto"/>
            </w:tcBorders>
            <w:shd w:val="clear" w:color="auto" w:fill="BFBFBF"/>
          </w:tcPr>
          <w:p w:rsidR="009C4829" w:rsidRPr="00A84740" w:rsidRDefault="009C4829" w:rsidP="0056400C">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9C4829" w:rsidRPr="00630BAA" w:rsidRDefault="009C4829" w:rsidP="0056400C">
            <w:pPr>
              <w:spacing w:before="60" w:after="60"/>
              <w:rPr>
                <w:rFonts w:ascii="Palatino Linotype" w:hAnsi="Palatino Linotype"/>
              </w:rPr>
            </w:pPr>
            <w:r w:rsidRPr="00630BAA">
              <w:rPr>
                <w:rFonts w:ascii="Palatino Linotype" w:hAnsi="Palatino Linotype"/>
                <w:sz w:val="22"/>
              </w:rPr>
              <w:t>On a semi-annual basis, covering the period from January through June and July through December, the Contractor shall provide a trending analysis to the State to evaluate authorized services, the number of services denied or modified, the number of appeal requests by PA category, and the outcome of the appeals (e.g., PA decision sustained or overturned). The Contractor shall provide a draft analysis format for review and approval by the State.  The State reserves the right to make changes to the analysis. Upon completion of the qualitative and quantitative analysis, the Contractor shall provide recommendations to the State for suggested policy changes.  The report shall be delivered within thirty (30) days of the end of the six-month period</w:t>
            </w:r>
            <w:r>
              <w:rPr>
                <w:rFonts w:ascii="Palatino Linotype" w:hAnsi="Palatino Linotype"/>
                <w:sz w:val="22"/>
              </w:rPr>
              <w:t>.</w:t>
            </w:r>
          </w:p>
        </w:tc>
      </w:tr>
      <w:tr w:rsidR="009C4829" w:rsidRPr="00A84740" w:rsidTr="0056400C">
        <w:trPr>
          <w:cantSplit/>
        </w:trPr>
        <w:tc>
          <w:tcPr>
            <w:tcW w:w="9540" w:type="dxa"/>
            <w:gridSpan w:val="2"/>
            <w:tcBorders>
              <w:bottom w:val="single" w:sz="4" w:space="0" w:color="auto"/>
            </w:tcBorders>
            <w:shd w:val="clear" w:color="auto" w:fill="0C0C0C"/>
          </w:tcPr>
          <w:p w:rsidR="009C4829" w:rsidRPr="00A84740" w:rsidRDefault="009C4829" w:rsidP="009C4829">
            <w:pPr>
              <w:pStyle w:val="Heading7"/>
              <w:keepNext w:val="0"/>
              <w:rPr>
                <w:rFonts w:ascii="Palatino Linotype" w:hAnsi="Palatino Linotype" w:cs="Times New Roman"/>
              </w:rPr>
            </w:pPr>
            <w:r>
              <w:rPr>
                <w:rFonts w:ascii="Palatino Linotype" w:hAnsi="Palatino Linotype" w:cs="Times New Roman"/>
                <w:sz w:val="22"/>
              </w:rPr>
              <w:t>SA</w:t>
            </w:r>
            <w:r w:rsidRPr="00A84740">
              <w:rPr>
                <w:rFonts w:ascii="Palatino Linotype" w:hAnsi="Palatino Linotype" w:cs="Times New Roman"/>
                <w:sz w:val="22"/>
              </w:rPr>
              <w:t>-</w:t>
            </w:r>
            <w:r>
              <w:rPr>
                <w:rFonts w:ascii="Palatino Linotype" w:hAnsi="Palatino Linotype" w:cs="Times New Roman"/>
                <w:sz w:val="22"/>
              </w:rPr>
              <w:t xml:space="preserve"> TA Data Elements</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Total PA Requests Received</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DF0DBC">
              <w:rPr>
                <w:rFonts w:ascii="Palatino Linotype" w:hAnsi="Palatino Linotype"/>
                <w:b/>
                <w:sz w:val="22"/>
                <w:szCs w:val="20"/>
              </w:rPr>
              <w:t xml:space="preserve">Total </w:t>
            </w:r>
            <w:r>
              <w:rPr>
                <w:rFonts w:ascii="Palatino Linotype" w:hAnsi="Palatino Linotype"/>
                <w:b/>
                <w:sz w:val="22"/>
                <w:szCs w:val="20"/>
              </w:rPr>
              <w:t xml:space="preserve">Number of </w:t>
            </w:r>
            <w:r w:rsidRPr="00DF0DBC">
              <w:rPr>
                <w:rFonts w:ascii="Palatino Linotype" w:hAnsi="Palatino Linotype"/>
                <w:b/>
                <w:sz w:val="22"/>
                <w:szCs w:val="20"/>
              </w:rPr>
              <w:t>PA Requests Received by Category:</w:t>
            </w:r>
            <w:r>
              <w:rPr>
                <w:rFonts w:ascii="Palatino Linotype" w:hAnsi="Palatino Linotype"/>
                <w:sz w:val="22"/>
                <w:szCs w:val="20"/>
              </w:rPr>
              <w:t xml:space="preserve">  Identify the total number of PA requests received for each PA category for each month of the reporting period.</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2</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Total Number of PA Requests Approved</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192C8B">
              <w:rPr>
                <w:rFonts w:ascii="Palatino Linotype" w:hAnsi="Palatino Linotype"/>
                <w:b/>
                <w:sz w:val="22"/>
                <w:szCs w:val="20"/>
              </w:rPr>
              <w:t>Total Number of PA Requests Approved by Category:</w:t>
            </w:r>
            <w:r>
              <w:rPr>
                <w:rFonts w:ascii="Palatino Linotype" w:hAnsi="Palatino Linotype"/>
                <w:sz w:val="22"/>
                <w:szCs w:val="20"/>
              </w:rPr>
              <w:t xml:space="preserve">  Identify the total number of PA requests approved for each PA category for each month of the reporting period. </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3</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Total Number of PA Requests Modified</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192C8B">
              <w:rPr>
                <w:rFonts w:ascii="Palatino Linotype" w:hAnsi="Palatino Linotype"/>
                <w:b/>
                <w:sz w:val="22"/>
                <w:szCs w:val="20"/>
              </w:rPr>
              <w:t>Total Number of PA Requests Modified by Category:</w:t>
            </w:r>
            <w:r>
              <w:rPr>
                <w:rFonts w:ascii="Palatino Linotype" w:hAnsi="Palatino Linotype"/>
                <w:sz w:val="22"/>
                <w:szCs w:val="20"/>
              </w:rPr>
              <w:t xml:space="preserve">  Identify the total number of PA requests modified for each PA Category for each month of the reporting period.</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4</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Total Number of PA Requests Denied</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192C8B">
              <w:rPr>
                <w:rFonts w:ascii="Palatino Linotype" w:hAnsi="Palatino Linotype"/>
                <w:b/>
                <w:sz w:val="22"/>
                <w:szCs w:val="20"/>
              </w:rPr>
              <w:t>Total Number of PA Requests Denied by Category:</w:t>
            </w:r>
            <w:r>
              <w:rPr>
                <w:rFonts w:ascii="Palatino Linotype" w:hAnsi="Palatino Linotype"/>
                <w:sz w:val="22"/>
                <w:szCs w:val="20"/>
              </w:rPr>
              <w:t xml:space="preserve">  Identify the total number of PA requests Denied for each PA Category for each month of the reporting period.</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5</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Total Number of Appeals</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192C8B">
              <w:rPr>
                <w:rFonts w:ascii="Palatino Linotype" w:hAnsi="Palatino Linotype"/>
                <w:b/>
                <w:sz w:val="22"/>
                <w:szCs w:val="20"/>
              </w:rPr>
              <w:t>Total Number of Appeals by Category:</w:t>
            </w:r>
            <w:r>
              <w:rPr>
                <w:rFonts w:ascii="Palatino Linotype" w:hAnsi="Palatino Linotype"/>
                <w:sz w:val="22"/>
                <w:szCs w:val="20"/>
              </w:rPr>
              <w:t xml:space="preserve">  Identify the total number of appeals for each PA Category for each month of the reporting period.</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6</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Outcome of Total Appeals</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C5365B">
              <w:rPr>
                <w:rFonts w:ascii="Palatino Linotype" w:hAnsi="Palatino Linotype"/>
                <w:b/>
                <w:sz w:val="22"/>
                <w:szCs w:val="20"/>
              </w:rPr>
              <w:t>Outcome of Appeals by Category:</w:t>
            </w:r>
            <w:r>
              <w:rPr>
                <w:rFonts w:ascii="Palatino Linotype" w:hAnsi="Palatino Linotype"/>
                <w:sz w:val="22"/>
                <w:szCs w:val="20"/>
              </w:rPr>
              <w:t xml:space="preserve">  Identify the number of appeals sustained and overturned for each PA category.  </w:t>
            </w:r>
          </w:p>
        </w:tc>
      </w:tr>
      <w:tr w:rsidR="009C4829" w:rsidRPr="00A84740" w:rsidTr="0056400C">
        <w:trPr>
          <w:cantSplit/>
        </w:trPr>
        <w:tc>
          <w:tcPr>
            <w:tcW w:w="180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Item 7</w:t>
            </w:r>
          </w:p>
        </w:tc>
        <w:tc>
          <w:tcPr>
            <w:tcW w:w="7740" w:type="dxa"/>
            <w:shd w:val="clear" w:color="auto" w:fill="BFBFBF" w:themeFill="background1" w:themeFillShade="BF"/>
          </w:tcPr>
          <w:p w:rsidR="009C4829" w:rsidRPr="00A84740" w:rsidRDefault="009C4829" w:rsidP="0056400C">
            <w:pPr>
              <w:spacing w:before="120" w:after="120"/>
              <w:rPr>
                <w:rFonts w:ascii="Palatino Linotype" w:hAnsi="Palatino Linotype"/>
                <w:b/>
                <w:bCs/>
              </w:rPr>
            </w:pPr>
            <w:r>
              <w:rPr>
                <w:rFonts w:ascii="Palatino Linotype" w:hAnsi="Palatino Linotype"/>
                <w:b/>
                <w:bCs/>
                <w:sz w:val="22"/>
              </w:rPr>
              <w:t>Qualitative and Quantitative Analysis</w:t>
            </w:r>
          </w:p>
        </w:tc>
      </w:tr>
      <w:tr w:rsidR="009C4829" w:rsidRPr="00D05982" w:rsidTr="0056400C">
        <w:tc>
          <w:tcPr>
            <w:tcW w:w="1800" w:type="dxa"/>
            <w:shd w:val="clear" w:color="auto" w:fill="F2F2F2"/>
          </w:tcPr>
          <w:p w:rsidR="009C4829" w:rsidRPr="00A84740" w:rsidRDefault="009C4829"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C4829" w:rsidRPr="00D05982" w:rsidRDefault="009C4829" w:rsidP="0056400C">
            <w:pPr>
              <w:spacing w:before="60" w:after="60"/>
              <w:rPr>
                <w:rFonts w:ascii="Palatino Linotype" w:hAnsi="Palatino Linotype"/>
                <w:szCs w:val="20"/>
              </w:rPr>
            </w:pPr>
            <w:r w:rsidRPr="00191D06">
              <w:rPr>
                <w:rFonts w:ascii="Palatino Linotype" w:hAnsi="Palatino Linotype"/>
                <w:b/>
                <w:sz w:val="22"/>
                <w:szCs w:val="20"/>
              </w:rPr>
              <w:t>Qualitative and Quantitative Analysis of Data:</w:t>
            </w:r>
            <w:r>
              <w:rPr>
                <w:rFonts w:ascii="Palatino Linotype" w:hAnsi="Palatino Linotype"/>
                <w:sz w:val="22"/>
                <w:szCs w:val="20"/>
              </w:rPr>
              <w:t xml:space="preserve">  Contractor will review data collected for each PA Category for possible policy revision and submit all data and recommended policy revisions to the State for suggested policy changes.</w:t>
            </w:r>
          </w:p>
        </w:tc>
      </w:tr>
    </w:tbl>
    <w:p w:rsidR="003B4521" w:rsidRDefault="003B4521"/>
    <w:p w:rsidR="009C4829" w:rsidRDefault="009C4829"/>
    <w:p w:rsidR="0056400C" w:rsidRDefault="0056400C">
      <w:pPr>
        <w:spacing w:after="200" w:line="276" w:lineRule="auto"/>
      </w:pPr>
      <w:r>
        <w:br w:type="page"/>
      </w:r>
    </w:p>
    <w:p w:rsidR="0056400C" w:rsidRDefault="0056400C"/>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56400C" w:rsidRPr="00A84740" w:rsidTr="0056400C">
        <w:trPr>
          <w:cantSplit/>
        </w:trPr>
        <w:tc>
          <w:tcPr>
            <w:tcW w:w="9540" w:type="dxa"/>
            <w:gridSpan w:val="2"/>
            <w:tcBorders>
              <w:bottom w:val="single" w:sz="4" w:space="0" w:color="auto"/>
            </w:tcBorders>
            <w:shd w:val="clear" w:color="auto" w:fill="0C0C0C"/>
          </w:tcPr>
          <w:p w:rsidR="0056400C" w:rsidRPr="00A84740" w:rsidRDefault="0056400C" w:rsidP="0056400C">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56400C" w:rsidRPr="00A84740" w:rsidTr="0056400C">
        <w:trPr>
          <w:cantSplit/>
        </w:trPr>
        <w:tc>
          <w:tcPr>
            <w:tcW w:w="9540" w:type="dxa"/>
            <w:gridSpan w:val="2"/>
            <w:shd w:val="clear" w:color="auto" w:fill="BFBFBF"/>
          </w:tcPr>
          <w:p w:rsidR="0056400C" w:rsidRPr="00A84740" w:rsidRDefault="00C50E2D" w:rsidP="0056400C">
            <w:pPr>
              <w:pStyle w:val="Heading8"/>
              <w:keepNext w:val="0"/>
              <w:rPr>
                <w:rFonts w:ascii="Palatino Linotype" w:hAnsi="Palatino Linotype"/>
                <w:color w:val="auto"/>
              </w:rPr>
            </w:pPr>
            <w:r>
              <w:rPr>
                <w:rFonts w:ascii="Palatino Linotype" w:hAnsi="Palatino Linotype"/>
                <w:color w:val="auto"/>
                <w:sz w:val="22"/>
              </w:rPr>
              <w:t>QR–QAR  Quarterly Quality Assurance Review Reports</w:t>
            </w:r>
          </w:p>
        </w:tc>
      </w:tr>
      <w:tr w:rsidR="0056400C" w:rsidRPr="00A84740" w:rsidTr="0056400C">
        <w:tc>
          <w:tcPr>
            <w:tcW w:w="1800" w:type="dxa"/>
            <w:shd w:val="clear" w:color="auto" w:fill="BFBFBF"/>
          </w:tcPr>
          <w:p w:rsidR="0056400C" w:rsidRPr="00A84740" w:rsidRDefault="0056400C" w:rsidP="0056400C">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56400C" w:rsidRPr="00A84740" w:rsidRDefault="0056400C" w:rsidP="0056400C">
            <w:pPr>
              <w:spacing w:before="60" w:after="60"/>
              <w:ind w:right="79"/>
              <w:rPr>
                <w:rFonts w:ascii="Palatino Linotype" w:hAnsi="Palatino Linotype"/>
                <w:color w:val="000000"/>
              </w:rPr>
            </w:pPr>
            <w:r>
              <w:rPr>
                <w:rFonts w:ascii="Palatino Linotype" w:hAnsi="Palatino Linotype"/>
                <w:color w:val="000000"/>
                <w:sz w:val="22"/>
              </w:rPr>
              <w:t>To e</w:t>
            </w:r>
            <w:r w:rsidR="00B23FF4">
              <w:rPr>
                <w:rFonts w:ascii="Palatino Linotype" w:hAnsi="Palatino Linotype"/>
                <w:color w:val="000000"/>
                <w:sz w:val="22"/>
              </w:rPr>
              <w:t>valuate the Medicaid PA vend</w:t>
            </w:r>
            <w:r>
              <w:rPr>
                <w:rFonts w:ascii="Palatino Linotype" w:hAnsi="Palatino Linotype"/>
                <w:color w:val="000000"/>
                <w:sz w:val="22"/>
              </w:rPr>
              <w:t xml:space="preserve">or’s analysts’ ability to provide appropriate and consistent decisions. </w:t>
            </w:r>
          </w:p>
        </w:tc>
      </w:tr>
      <w:tr w:rsidR="0056400C" w:rsidRPr="00A84740" w:rsidTr="0056400C">
        <w:tc>
          <w:tcPr>
            <w:tcW w:w="1800" w:type="dxa"/>
            <w:shd w:val="clear" w:color="auto" w:fill="BFBFBF"/>
          </w:tcPr>
          <w:p w:rsidR="0056400C" w:rsidRPr="00A84740" w:rsidRDefault="0056400C" w:rsidP="0056400C">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56400C" w:rsidRPr="00A84740" w:rsidRDefault="0056400C" w:rsidP="0056400C">
            <w:pPr>
              <w:spacing w:before="60" w:after="60"/>
              <w:rPr>
                <w:rFonts w:ascii="Palatino Linotype" w:hAnsi="Palatino Linotype"/>
              </w:rPr>
            </w:pPr>
            <w:r w:rsidRPr="00A84740">
              <w:rPr>
                <w:rFonts w:ascii="Palatino Linotype" w:hAnsi="Palatino Linotype"/>
                <w:sz w:val="22"/>
              </w:rPr>
              <w:t xml:space="preserve">Excel template </w:t>
            </w:r>
          </w:p>
        </w:tc>
      </w:tr>
      <w:tr w:rsidR="0056400C" w:rsidRPr="00A84740" w:rsidTr="0056400C">
        <w:tc>
          <w:tcPr>
            <w:tcW w:w="1800" w:type="dxa"/>
            <w:tcBorders>
              <w:bottom w:val="single" w:sz="4" w:space="0" w:color="auto"/>
            </w:tcBorders>
            <w:shd w:val="clear" w:color="auto" w:fill="BFBFBF"/>
          </w:tcPr>
          <w:p w:rsidR="0056400C" w:rsidRPr="00A84740" w:rsidRDefault="0056400C" w:rsidP="0056400C">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56400C" w:rsidRPr="00630BAA" w:rsidRDefault="0056400C" w:rsidP="0056400C">
            <w:pPr>
              <w:spacing w:before="60" w:after="60"/>
              <w:rPr>
                <w:rFonts w:ascii="Palatino Linotype" w:hAnsi="Palatino Linotype"/>
              </w:rPr>
            </w:pPr>
            <w:r w:rsidRPr="00AC44EC">
              <w:rPr>
                <w:rFonts w:ascii="Palatino Linotype" w:hAnsi="Palatino Linotype"/>
                <w:sz w:val="22"/>
              </w:rPr>
              <w:t>Conduct quarterly quality assurance reviews to ensure appropriateness of Medicaid PA analyst decisions.  As part of quality assurance process, conduct a peer review of PA staff to ensure consistency among PA staff’s decision making process.  Provide the results of these reviews to the State no more than thirty (30) days after the end of the quarter.</w:t>
            </w:r>
          </w:p>
        </w:tc>
      </w:tr>
      <w:tr w:rsidR="0056400C" w:rsidRPr="00A84740" w:rsidTr="0056400C">
        <w:trPr>
          <w:cantSplit/>
        </w:trPr>
        <w:tc>
          <w:tcPr>
            <w:tcW w:w="9540" w:type="dxa"/>
            <w:gridSpan w:val="2"/>
            <w:tcBorders>
              <w:bottom w:val="single" w:sz="4" w:space="0" w:color="auto"/>
            </w:tcBorders>
            <w:shd w:val="clear" w:color="auto" w:fill="0C0C0C"/>
          </w:tcPr>
          <w:p w:rsidR="0056400C" w:rsidRPr="00A84740" w:rsidRDefault="0056400C" w:rsidP="0056400C">
            <w:pPr>
              <w:pStyle w:val="Heading7"/>
              <w:keepNext w:val="0"/>
              <w:rPr>
                <w:rFonts w:ascii="Palatino Linotype" w:hAnsi="Palatino Linotype" w:cs="Times New Roman"/>
              </w:rPr>
            </w:pPr>
            <w:r>
              <w:rPr>
                <w:rFonts w:ascii="Palatino Linotype" w:hAnsi="Palatino Linotype" w:cs="Times New Roman"/>
                <w:sz w:val="22"/>
              </w:rPr>
              <w:t>QR</w:t>
            </w:r>
            <w:r w:rsidRPr="00A84740">
              <w:rPr>
                <w:rFonts w:ascii="Palatino Linotype" w:hAnsi="Palatino Linotype" w:cs="Times New Roman"/>
                <w:sz w:val="22"/>
              </w:rPr>
              <w:t>-</w:t>
            </w:r>
            <w:r>
              <w:rPr>
                <w:rFonts w:ascii="Palatino Linotype" w:hAnsi="Palatino Linotype" w:cs="Times New Roman"/>
                <w:sz w:val="22"/>
              </w:rPr>
              <w:t xml:space="preserve"> QAR  Data Elements</w:t>
            </w:r>
          </w:p>
        </w:tc>
      </w:tr>
      <w:tr w:rsidR="0056400C" w:rsidRPr="00A84740" w:rsidTr="0056400C">
        <w:trPr>
          <w:cantSplit/>
        </w:trPr>
        <w:tc>
          <w:tcPr>
            <w:tcW w:w="180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Monthly Auditing of Analyst Decision Making</w:t>
            </w:r>
          </w:p>
        </w:tc>
      </w:tr>
      <w:tr w:rsidR="0056400C" w:rsidRPr="00A84740" w:rsidTr="0056400C">
        <w:tc>
          <w:tcPr>
            <w:tcW w:w="1800" w:type="dxa"/>
            <w:shd w:val="clear" w:color="auto" w:fill="F2F2F2"/>
          </w:tcPr>
          <w:p w:rsidR="0056400C" w:rsidRPr="00A84740" w:rsidRDefault="0056400C"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56400C" w:rsidRPr="00D05982" w:rsidRDefault="0056400C" w:rsidP="00F44F10">
            <w:pPr>
              <w:spacing w:before="60" w:after="60"/>
              <w:rPr>
                <w:rFonts w:ascii="Palatino Linotype" w:hAnsi="Palatino Linotype"/>
                <w:szCs w:val="20"/>
              </w:rPr>
            </w:pPr>
            <w:r w:rsidRPr="00E96CF2">
              <w:rPr>
                <w:rFonts w:ascii="Palatino Linotype" w:hAnsi="Palatino Linotype"/>
                <w:b/>
                <w:sz w:val="22"/>
                <w:szCs w:val="20"/>
              </w:rPr>
              <w:t>Monthly Audit</w:t>
            </w:r>
            <w:r>
              <w:rPr>
                <w:rFonts w:ascii="Palatino Linotype" w:hAnsi="Palatino Linotype"/>
                <w:b/>
                <w:sz w:val="22"/>
                <w:szCs w:val="20"/>
              </w:rPr>
              <w:t xml:space="preserve">ing of </w:t>
            </w:r>
            <w:r w:rsidRPr="00E96CF2">
              <w:rPr>
                <w:rFonts w:ascii="Palatino Linotype" w:hAnsi="Palatino Linotype"/>
                <w:b/>
                <w:sz w:val="22"/>
                <w:szCs w:val="20"/>
              </w:rPr>
              <w:t>Staff</w:t>
            </w:r>
            <w:r>
              <w:rPr>
                <w:rFonts w:ascii="Palatino Linotype" w:hAnsi="Palatino Linotype"/>
                <w:b/>
                <w:sz w:val="22"/>
                <w:szCs w:val="20"/>
              </w:rPr>
              <w:t xml:space="preserve"> Analysts</w:t>
            </w:r>
            <w:r w:rsidRPr="00E96CF2">
              <w:rPr>
                <w:rFonts w:ascii="Palatino Linotype" w:hAnsi="Palatino Linotype"/>
                <w:b/>
                <w:sz w:val="22"/>
                <w:szCs w:val="20"/>
              </w:rPr>
              <w:t>:</w:t>
            </w:r>
            <w:r>
              <w:rPr>
                <w:rFonts w:ascii="Palatino Linotype" w:hAnsi="Palatino Linotype"/>
                <w:sz w:val="22"/>
                <w:szCs w:val="20"/>
              </w:rPr>
              <w:t xml:space="preserve">  Staff involved in the decision making process shall be audited, by the contractor’s designated auditor, on a monthly basis for appropriateness and consistency of decisions. A random sampling of the analysts</w:t>
            </w:r>
            <w:r w:rsidR="00F44F10">
              <w:rPr>
                <w:rFonts w:ascii="Palatino Linotype" w:hAnsi="Palatino Linotype"/>
                <w:sz w:val="22"/>
                <w:szCs w:val="20"/>
              </w:rPr>
              <w:t>’</w:t>
            </w:r>
            <w:r>
              <w:rPr>
                <w:rFonts w:ascii="Palatino Linotype" w:hAnsi="Palatino Linotype"/>
                <w:sz w:val="22"/>
                <w:szCs w:val="20"/>
              </w:rPr>
              <w:t xml:space="preserve"> work shall be reviewed according to previously established criteria.  </w:t>
            </w:r>
          </w:p>
        </w:tc>
      </w:tr>
      <w:tr w:rsidR="0056400C" w:rsidRPr="00A84740" w:rsidTr="0056400C">
        <w:trPr>
          <w:cantSplit/>
        </w:trPr>
        <w:tc>
          <w:tcPr>
            <w:tcW w:w="1800" w:type="dxa"/>
            <w:shd w:val="clear" w:color="auto" w:fill="BFBFBF" w:themeFill="background1" w:themeFillShade="BF"/>
          </w:tcPr>
          <w:p w:rsidR="0056400C" w:rsidRDefault="0056400C" w:rsidP="0056400C">
            <w:pPr>
              <w:spacing w:before="120" w:after="120"/>
              <w:rPr>
                <w:rFonts w:ascii="Palatino Linotype" w:hAnsi="Palatino Linotype"/>
                <w:b/>
                <w:bCs/>
              </w:rPr>
            </w:pPr>
            <w:r>
              <w:rPr>
                <w:rFonts w:ascii="Palatino Linotype" w:hAnsi="Palatino Linotype"/>
                <w:b/>
                <w:bCs/>
                <w:sz w:val="22"/>
              </w:rPr>
              <w:t>Item 2</w:t>
            </w:r>
          </w:p>
        </w:tc>
        <w:tc>
          <w:tcPr>
            <w:tcW w:w="7740" w:type="dxa"/>
            <w:shd w:val="clear" w:color="auto" w:fill="BFBFBF" w:themeFill="background1" w:themeFillShade="BF"/>
          </w:tcPr>
          <w:p w:rsidR="0056400C" w:rsidRDefault="0056400C" w:rsidP="0056400C">
            <w:pPr>
              <w:spacing w:before="120" w:after="120"/>
              <w:rPr>
                <w:rFonts w:ascii="Palatino Linotype" w:hAnsi="Palatino Linotype"/>
                <w:b/>
                <w:bCs/>
              </w:rPr>
            </w:pPr>
            <w:r>
              <w:rPr>
                <w:rFonts w:ascii="Palatino Linotype" w:hAnsi="Palatino Linotype"/>
                <w:b/>
                <w:bCs/>
                <w:sz w:val="22"/>
              </w:rPr>
              <w:t>Audit Scoring for Staff Analysts</w:t>
            </w:r>
          </w:p>
        </w:tc>
      </w:tr>
      <w:tr w:rsidR="0056400C" w:rsidRPr="00A84740" w:rsidTr="0056400C">
        <w:trPr>
          <w:cantSplit/>
        </w:trPr>
        <w:tc>
          <w:tcPr>
            <w:tcW w:w="1800" w:type="dxa"/>
            <w:shd w:val="clear" w:color="auto" w:fill="F2F2F2" w:themeFill="background1" w:themeFillShade="F2"/>
          </w:tcPr>
          <w:p w:rsidR="0056400C" w:rsidRDefault="0056400C" w:rsidP="0056400C">
            <w:pPr>
              <w:spacing w:before="120" w:after="120"/>
              <w:rPr>
                <w:rFonts w:ascii="Palatino Linotype" w:hAnsi="Palatino Linotype"/>
                <w:b/>
                <w:bCs/>
              </w:rPr>
            </w:pPr>
            <w:r>
              <w:rPr>
                <w:rFonts w:ascii="Palatino Linotype" w:hAnsi="Palatino Linotype"/>
                <w:b/>
                <w:bCs/>
                <w:sz w:val="22"/>
              </w:rPr>
              <w:t>Description</w:t>
            </w:r>
          </w:p>
        </w:tc>
        <w:tc>
          <w:tcPr>
            <w:tcW w:w="7740" w:type="dxa"/>
            <w:shd w:val="clear" w:color="auto" w:fill="F2F2F2" w:themeFill="background1" w:themeFillShade="F2"/>
          </w:tcPr>
          <w:p w:rsidR="0056400C" w:rsidRPr="0014199B" w:rsidRDefault="0056400C" w:rsidP="0056400C">
            <w:pPr>
              <w:spacing w:before="120" w:after="120"/>
              <w:rPr>
                <w:rFonts w:ascii="Palatino Linotype" w:hAnsi="Palatino Linotype"/>
                <w:bCs/>
              </w:rPr>
            </w:pPr>
            <w:r>
              <w:rPr>
                <w:rFonts w:ascii="Palatino Linotype" w:hAnsi="Palatino Linotype"/>
                <w:b/>
                <w:bCs/>
                <w:sz w:val="22"/>
              </w:rPr>
              <w:t xml:space="preserve">Audit Scoring for Staff Analysts:  </w:t>
            </w:r>
            <w:r>
              <w:rPr>
                <w:rFonts w:ascii="Palatino Linotype" w:hAnsi="Palatino Linotype"/>
                <w:bCs/>
                <w:sz w:val="22"/>
              </w:rPr>
              <w:t>Scoring shall be based upon the appropriateness of the decision rendered according to established State guidelines and will be documented on the contractor’s audit spreadsheet for reporting purposes.</w:t>
            </w:r>
          </w:p>
        </w:tc>
      </w:tr>
      <w:tr w:rsidR="0056400C" w:rsidRPr="00A84740" w:rsidTr="0056400C">
        <w:trPr>
          <w:cantSplit/>
        </w:trPr>
        <w:tc>
          <w:tcPr>
            <w:tcW w:w="180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Item 3</w:t>
            </w:r>
          </w:p>
        </w:tc>
        <w:tc>
          <w:tcPr>
            <w:tcW w:w="774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Quarterly Inter-rater Reliability Audits of Clinical Staff</w:t>
            </w:r>
          </w:p>
        </w:tc>
      </w:tr>
      <w:tr w:rsidR="0056400C" w:rsidRPr="00D05982" w:rsidTr="0056400C">
        <w:tc>
          <w:tcPr>
            <w:tcW w:w="1800" w:type="dxa"/>
            <w:shd w:val="clear" w:color="auto" w:fill="F2F2F2"/>
          </w:tcPr>
          <w:p w:rsidR="0056400C" w:rsidRPr="00A84740" w:rsidRDefault="0056400C"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56400C" w:rsidRPr="0056400C" w:rsidRDefault="0056400C" w:rsidP="00F44F10">
            <w:pPr>
              <w:spacing w:before="60" w:after="60"/>
              <w:rPr>
                <w:rFonts w:ascii="Palatino Linotype" w:hAnsi="Palatino Linotype"/>
                <w:szCs w:val="20"/>
              </w:rPr>
            </w:pPr>
            <w:r w:rsidRPr="00CA4AE8">
              <w:rPr>
                <w:rFonts w:ascii="Palatino Linotype" w:hAnsi="Palatino Linotype"/>
                <w:b/>
                <w:sz w:val="22"/>
                <w:szCs w:val="20"/>
              </w:rPr>
              <w:t>Quarterly Inter-rater Reliability Audit</w:t>
            </w:r>
            <w:r>
              <w:rPr>
                <w:rFonts w:ascii="Palatino Linotype" w:hAnsi="Palatino Linotype"/>
                <w:b/>
                <w:sz w:val="22"/>
                <w:szCs w:val="20"/>
              </w:rPr>
              <w:t>s of Clinical</w:t>
            </w:r>
            <w:r w:rsidRPr="00CA4AE8">
              <w:rPr>
                <w:rFonts w:ascii="Palatino Linotype" w:hAnsi="Palatino Linotype"/>
                <w:b/>
                <w:sz w:val="22"/>
                <w:szCs w:val="20"/>
              </w:rPr>
              <w:t xml:space="preserve"> Staff</w:t>
            </w:r>
            <w:r>
              <w:rPr>
                <w:rFonts w:ascii="Palatino Linotype" w:hAnsi="Palatino Linotype"/>
                <w:sz w:val="22"/>
                <w:szCs w:val="20"/>
              </w:rPr>
              <w:t xml:space="preserve">:  All licensed staff, involved in clinical decision making, shall participate in quarterly Inter-rater Reliability Audits.  </w:t>
            </w:r>
            <w:r w:rsidR="00F44F10">
              <w:rPr>
                <w:rFonts w:ascii="Palatino Linotype" w:hAnsi="Palatino Linotype"/>
                <w:sz w:val="22"/>
                <w:szCs w:val="20"/>
              </w:rPr>
              <w:t>Three</w:t>
            </w:r>
            <w:r>
              <w:rPr>
                <w:rFonts w:ascii="Palatino Linotype" w:hAnsi="Palatino Linotype"/>
                <w:sz w:val="22"/>
                <w:szCs w:val="20"/>
              </w:rPr>
              <w:t xml:space="preserve"> cases will be pulled from a random sampling of requests reviewed by the staff member and shall be reviewed by a peer, of the same specialty, not involved in the original decision making process.  The peer shall review the medical record and provide the decision they would render for the request. All audit results shall be documented and retained. </w:t>
            </w:r>
          </w:p>
        </w:tc>
      </w:tr>
    </w:tbl>
    <w:p w:rsidR="0056400C" w:rsidRDefault="0056400C">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56400C" w:rsidRPr="00A84740" w:rsidTr="0056400C">
        <w:trPr>
          <w:cantSplit/>
        </w:trPr>
        <w:tc>
          <w:tcPr>
            <w:tcW w:w="1800" w:type="dxa"/>
            <w:shd w:val="clear" w:color="auto" w:fill="BFBFBF" w:themeFill="background1" w:themeFillShade="BF"/>
          </w:tcPr>
          <w:p w:rsidR="0056400C" w:rsidRDefault="0056400C" w:rsidP="0056400C">
            <w:pPr>
              <w:spacing w:before="120" w:after="120"/>
              <w:rPr>
                <w:rFonts w:ascii="Palatino Linotype" w:hAnsi="Palatino Linotype"/>
                <w:b/>
                <w:bCs/>
              </w:rPr>
            </w:pPr>
            <w:r>
              <w:rPr>
                <w:rFonts w:ascii="Palatino Linotype" w:hAnsi="Palatino Linotype"/>
                <w:b/>
                <w:bCs/>
                <w:sz w:val="22"/>
              </w:rPr>
              <w:t>Item 4</w:t>
            </w:r>
          </w:p>
        </w:tc>
        <w:tc>
          <w:tcPr>
            <w:tcW w:w="7740" w:type="dxa"/>
            <w:shd w:val="clear" w:color="auto" w:fill="BFBFBF" w:themeFill="background1" w:themeFillShade="BF"/>
          </w:tcPr>
          <w:p w:rsidR="0056400C" w:rsidRDefault="0056400C" w:rsidP="0056400C">
            <w:pPr>
              <w:spacing w:before="120" w:after="120"/>
              <w:rPr>
                <w:rFonts w:ascii="Palatino Linotype" w:hAnsi="Palatino Linotype"/>
                <w:b/>
                <w:bCs/>
              </w:rPr>
            </w:pPr>
            <w:r>
              <w:rPr>
                <w:rFonts w:ascii="Palatino Linotype" w:hAnsi="Palatino Linotype"/>
                <w:b/>
                <w:bCs/>
                <w:sz w:val="22"/>
              </w:rPr>
              <w:t>Audit Scoring for Inter-rater Reliability Audits of Clinical Staff</w:t>
            </w:r>
          </w:p>
        </w:tc>
      </w:tr>
      <w:tr w:rsidR="0056400C" w:rsidRPr="00A84740" w:rsidTr="0056400C">
        <w:trPr>
          <w:cantSplit/>
        </w:trPr>
        <w:tc>
          <w:tcPr>
            <w:tcW w:w="1800" w:type="dxa"/>
            <w:shd w:val="clear" w:color="auto" w:fill="F2F2F2" w:themeFill="background1" w:themeFillShade="F2"/>
          </w:tcPr>
          <w:p w:rsidR="0056400C" w:rsidRDefault="0056400C" w:rsidP="0056400C">
            <w:pPr>
              <w:spacing w:before="120" w:after="120"/>
              <w:rPr>
                <w:rFonts w:ascii="Palatino Linotype" w:hAnsi="Palatino Linotype"/>
                <w:b/>
                <w:bCs/>
              </w:rPr>
            </w:pPr>
            <w:r>
              <w:rPr>
                <w:rFonts w:ascii="Palatino Linotype" w:hAnsi="Palatino Linotype"/>
                <w:b/>
                <w:bCs/>
                <w:sz w:val="22"/>
              </w:rPr>
              <w:t>Description</w:t>
            </w:r>
          </w:p>
        </w:tc>
        <w:tc>
          <w:tcPr>
            <w:tcW w:w="7740" w:type="dxa"/>
            <w:shd w:val="clear" w:color="auto" w:fill="FFFFFF" w:themeFill="background1"/>
          </w:tcPr>
          <w:p w:rsidR="0056400C" w:rsidRPr="00A47006" w:rsidRDefault="0056400C" w:rsidP="0056400C">
            <w:pPr>
              <w:spacing w:before="120" w:after="120"/>
              <w:rPr>
                <w:rFonts w:ascii="Palatino Linotype" w:hAnsi="Palatino Linotype"/>
                <w:bCs/>
              </w:rPr>
            </w:pPr>
            <w:r>
              <w:rPr>
                <w:rFonts w:ascii="Palatino Linotype" w:hAnsi="Palatino Linotype"/>
                <w:b/>
                <w:bCs/>
                <w:sz w:val="22"/>
              </w:rPr>
              <w:t xml:space="preserve">Audit Scoring for Inter-rater Reliability Audits:  </w:t>
            </w:r>
            <w:r>
              <w:rPr>
                <w:rFonts w:ascii="Palatino Linotype" w:hAnsi="Palatino Linotype"/>
                <w:bCs/>
                <w:sz w:val="22"/>
              </w:rPr>
              <w:t>Scoring shall be based upon the criteria applied to the request and the agreement/disagreement with the determination made, as well as the appropriateness of the decision rendered according to established State guidelines.  Audit scoring shall be documented on the contractor’s audit spreadsheet for reporting purposes.</w:t>
            </w:r>
          </w:p>
        </w:tc>
      </w:tr>
      <w:tr w:rsidR="0056400C" w:rsidRPr="00A84740" w:rsidTr="0056400C">
        <w:trPr>
          <w:cantSplit/>
        </w:trPr>
        <w:tc>
          <w:tcPr>
            <w:tcW w:w="180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Item 5</w:t>
            </w:r>
          </w:p>
        </w:tc>
        <w:tc>
          <w:tcPr>
            <w:tcW w:w="774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Quarterly Inter-rater Reliability Audits of Medical Staff</w:t>
            </w:r>
          </w:p>
        </w:tc>
      </w:tr>
      <w:tr w:rsidR="0056400C" w:rsidRPr="00D05982" w:rsidTr="0056400C">
        <w:tc>
          <w:tcPr>
            <w:tcW w:w="1800" w:type="dxa"/>
            <w:shd w:val="clear" w:color="auto" w:fill="F2F2F2"/>
          </w:tcPr>
          <w:p w:rsidR="0056400C" w:rsidRPr="00A84740" w:rsidRDefault="0056400C"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56400C" w:rsidRPr="00D05982" w:rsidRDefault="0056400C" w:rsidP="00F44F10">
            <w:pPr>
              <w:spacing w:before="60" w:after="60"/>
              <w:rPr>
                <w:rFonts w:ascii="Palatino Linotype" w:hAnsi="Palatino Linotype"/>
                <w:szCs w:val="20"/>
              </w:rPr>
            </w:pPr>
            <w:r w:rsidRPr="0009735F">
              <w:rPr>
                <w:rFonts w:ascii="Palatino Linotype" w:hAnsi="Palatino Linotype"/>
                <w:b/>
                <w:sz w:val="22"/>
                <w:szCs w:val="20"/>
              </w:rPr>
              <w:t>Quarterly Inter-rater Reliability Audits of Medical Staff</w:t>
            </w:r>
            <w:r>
              <w:rPr>
                <w:rFonts w:ascii="Palatino Linotype" w:hAnsi="Palatino Linotype"/>
                <w:sz w:val="22"/>
                <w:szCs w:val="20"/>
              </w:rPr>
              <w:t xml:space="preserve">:  All physicians, involved in the modification or denial of PA requests, shall participate in quarterly Inter-rater Reliability Audits.  </w:t>
            </w:r>
            <w:r w:rsidR="00F44F10">
              <w:rPr>
                <w:rFonts w:ascii="Palatino Linotype" w:hAnsi="Palatino Linotype"/>
                <w:sz w:val="22"/>
                <w:szCs w:val="20"/>
              </w:rPr>
              <w:t xml:space="preserve">Three </w:t>
            </w:r>
            <w:r>
              <w:rPr>
                <w:rFonts w:ascii="Palatino Linotype" w:hAnsi="Palatino Linotype"/>
                <w:sz w:val="22"/>
                <w:szCs w:val="20"/>
              </w:rPr>
              <w:t xml:space="preserve">cases will be pulled from a random sampling of requests modified or denied by the physician will be reviewed by a physician not involved in the original decision making process.  The peer shall review the medical record and provide the decision they would render for the request.  All audit results shall be documented and retained. </w:t>
            </w:r>
          </w:p>
        </w:tc>
      </w:tr>
      <w:tr w:rsidR="0056400C" w:rsidRPr="00A84740" w:rsidTr="0056400C">
        <w:trPr>
          <w:cantSplit/>
        </w:trPr>
        <w:tc>
          <w:tcPr>
            <w:tcW w:w="180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Item 6</w:t>
            </w:r>
          </w:p>
        </w:tc>
        <w:tc>
          <w:tcPr>
            <w:tcW w:w="7740" w:type="dxa"/>
            <w:shd w:val="clear" w:color="auto" w:fill="BFBFBF" w:themeFill="background1" w:themeFillShade="BF"/>
          </w:tcPr>
          <w:p w:rsidR="0056400C" w:rsidRPr="00A84740" w:rsidRDefault="0056400C" w:rsidP="0056400C">
            <w:pPr>
              <w:spacing w:before="120" w:after="120"/>
              <w:rPr>
                <w:rFonts w:ascii="Palatino Linotype" w:hAnsi="Palatino Linotype"/>
                <w:b/>
                <w:bCs/>
              </w:rPr>
            </w:pPr>
            <w:r>
              <w:rPr>
                <w:rFonts w:ascii="Palatino Linotype" w:hAnsi="Palatino Linotype"/>
                <w:b/>
                <w:bCs/>
                <w:sz w:val="22"/>
              </w:rPr>
              <w:t>Audit Scoring for Inter-rater Reliability Audits for Medical Staff</w:t>
            </w:r>
          </w:p>
        </w:tc>
      </w:tr>
      <w:tr w:rsidR="0056400C" w:rsidRPr="00D05982" w:rsidTr="0056400C">
        <w:tc>
          <w:tcPr>
            <w:tcW w:w="1800" w:type="dxa"/>
            <w:shd w:val="clear" w:color="auto" w:fill="F2F2F2"/>
          </w:tcPr>
          <w:p w:rsidR="0056400C" w:rsidRPr="00A84740" w:rsidRDefault="0056400C" w:rsidP="0056400C">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56400C" w:rsidRPr="00A47006" w:rsidRDefault="0056400C" w:rsidP="0056400C">
            <w:pPr>
              <w:spacing w:before="120" w:after="120"/>
              <w:rPr>
                <w:rFonts w:ascii="Palatino Linotype" w:hAnsi="Palatino Linotype"/>
                <w:bCs/>
              </w:rPr>
            </w:pPr>
            <w:r>
              <w:rPr>
                <w:rFonts w:ascii="Palatino Linotype" w:hAnsi="Palatino Linotype"/>
                <w:b/>
                <w:bCs/>
                <w:sz w:val="22"/>
              </w:rPr>
              <w:t xml:space="preserve">Audit Scoring for Inter-rater Reliability Audits:  </w:t>
            </w:r>
            <w:r>
              <w:rPr>
                <w:rFonts w:ascii="Palatino Linotype" w:hAnsi="Palatino Linotype"/>
                <w:bCs/>
                <w:sz w:val="22"/>
              </w:rPr>
              <w:t>Scoring shall be based upon the criteria applied to the request and the agreement/disagreement with the determination made, as well as the appropriateness of the decision rendered according to established State guidelines.  Audit scoring shall be documented on the contractor’s audit spreadsheet for reporting purposes.</w:t>
            </w:r>
          </w:p>
        </w:tc>
      </w:tr>
    </w:tbl>
    <w:p w:rsidR="0056400C" w:rsidRDefault="0056400C" w:rsidP="0056400C"/>
    <w:p w:rsidR="0056400C" w:rsidRDefault="0056400C"/>
    <w:p w:rsidR="0056400C" w:rsidRDefault="0056400C">
      <w:pPr>
        <w:spacing w:after="200" w:line="276" w:lineRule="auto"/>
      </w:pPr>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9A2DF4">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9A2DF4" w:rsidRPr="00A84740" w:rsidTr="009A2DF4">
        <w:trPr>
          <w:cantSplit/>
        </w:trPr>
        <w:tc>
          <w:tcPr>
            <w:tcW w:w="9540" w:type="dxa"/>
            <w:gridSpan w:val="2"/>
            <w:shd w:val="clear" w:color="auto" w:fill="BFBFBF"/>
          </w:tcPr>
          <w:p w:rsidR="009A2DF4" w:rsidRPr="00A84740" w:rsidRDefault="009A2DF4" w:rsidP="009A2DF4">
            <w:pPr>
              <w:pStyle w:val="Heading8"/>
              <w:keepNext w:val="0"/>
              <w:rPr>
                <w:rFonts w:ascii="Palatino Linotype" w:hAnsi="Palatino Linotype"/>
                <w:color w:val="auto"/>
              </w:rPr>
            </w:pPr>
            <w:r>
              <w:rPr>
                <w:rFonts w:ascii="Palatino Linotype" w:hAnsi="Palatino Linotype"/>
                <w:color w:val="auto"/>
                <w:sz w:val="22"/>
              </w:rPr>
              <w:t>MO-EA  Monthly Non-DRG Inpatient Admissions Review Reports</w:t>
            </w:r>
          </w:p>
        </w:tc>
      </w:tr>
      <w:tr w:rsidR="009A2DF4" w:rsidRPr="00A84740" w:rsidTr="009A2DF4">
        <w:tc>
          <w:tcPr>
            <w:tcW w:w="1800" w:type="dxa"/>
            <w:shd w:val="clear" w:color="auto" w:fill="BFBFBF"/>
          </w:tcPr>
          <w:p w:rsidR="009A2DF4" w:rsidRPr="00A84740" w:rsidRDefault="009A2DF4" w:rsidP="009A2DF4">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9A2DF4" w:rsidRPr="00A84740" w:rsidRDefault="00B23FF4" w:rsidP="009A2DF4">
            <w:pPr>
              <w:spacing w:before="60" w:after="60"/>
              <w:ind w:right="79"/>
              <w:rPr>
                <w:rFonts w:ascii="Palatino Linotype" w:hAnsi="Palatino Linotype"/>
                <w:color w:val="000000"/>
              </w:rPr>
            </w:pPr>
            <w:r>
              <w:rPr>
                <w:rFonts w:ascii="Palatino Linotype" w:hAnsi="Palatino Linotype"/>
                <w:color w:val="000000"/>
                <w:sz w:val="22"/>
              </w:rPr>
              <w:t>Monitor the PA vend</w:t>
            </w:r>
            <w:r w:rsidR="009A2DF4">
              <w:rPr>
                <w:rFonts w:ascii="Palatino Linotype" w:hAnsi="Palatino Linotype"/>
                <w:color w:val="000000"/>
                <w:sz w:val="22"/>
              </w:rPr>
              <w:t xml:space="preserve">or’s reviews of Non-DRG based services such has rehabilitation and behavioral health, including PRTF. </w:t>
            </w:r>
          </w:p>
        </w:tc>
      </w:tr>
      <w:tr w:rsidR="009A2DF4" w:rsidRPr="00A84740" w:rsidTr="009A2DF4">
        <w:tc>
          <w:tcPr>
            <w:tcW w:w="1800" w:type="dxa"/>
            <w:shd w:val="clear" w:color="auto" w:fill="BFBFBF"/>
          </w:tcPr>
          <w:p w:rsidR="009A2DF4" w:rsidRPr="00A84740" w:rsidRDefault="009A2DF4" w:rsidP="009A2DF4">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9A2DF4" w:rsidRPr="00A84740" w:rsidRDefault="009A2DF4" w:rsidP="009A2DF4">
            <w:pPr>
              <w:spacing w:before="60" w:after="60"/>
              <w:rPr>
                <w:rFonts w:ascii="Palatino Linotype" w:hAnsi="Palatino Linotype"/>
              </w:rPr>
            </w:pPr>
            <w:r w:rsidRPr="00A84740">
              <w:rPr>
                <w:rFonts w:ascii="Palatino Linotype" w:hAnsi="Palatino Linotype"/>
                <w:sz w:val="22"/>
              </w:rPr>
              <w:t xml:space="preserve">Excel template </w:t>
            </w:r>
          </w:p>
        </w:tc>
      </w:tr>
      <w:tr w:rsidR="009A2DF4" w:rsidRPr="00630BAA" w:rsidTr="009A2DF4">
        <w:tc>
          <w:tcPr>
            <w:tcW w:w="1800" w:type="dxa"/>
            <w:tcBorders>
              <w:bottom w:val="single" w:sz="4" w:space="0" w:color="auto"/>
            </w:tcBorders>
            <w:shd w:val="clear" w:color="auto" w:fill="BFBFBF"/>
          </w:tcPr>
          <w:p w:rsidR="009A2DF4" w:rsidRPr="00A84740" w:rsidRDefault="009A2DF4" w:rsidP="009A2DF4">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9A2DF4" w:rsidRPr="00630BAA" w:rsidRDefault="009A2DF4" w:rsidP="00CA0138">
            <w:pPr>
              <w:rPr>
                <w:rFonts w:ascii="Palatino Linotype" w:hAnsi="Palatino Linotype"/>
              </w:rPr>
            </w:pPr>
            <w:r w:rsidRPr="00154055">
              <w:rPr>
                <w:rFonts w:ascii="Palatino Linotype" w:hAnsi="Palatino Linotype"/>
                <w:sz w:val="22"/>
              </w:rPr>
              <w:t xml:space="preserve">Contractor shall provide </w:t>
            </w:r>
            <w:r w:rsidR="00CA0138">
              <w:rPr>
                <w:rFonts w:ascii="Palatino Linotype" w:hAnsi="Palatino Linotype"/>
                <w:sz w:val="22"/>
              </w:rPr>
              <w:t>quarterly reports by each month</w:t>
            </w:r>
            <w:r w:rsidRPr="00154055">
              <w:rPr>
                <w:rFonts w:ascii="Palatino Linotype" w:hAnsi="Palatino Linotype"/>
                <w:sz w:val="22"/>
              </w:rPr>
              <w:t xml:space="preserve"> showing the quantities and results of elective inpatient admissions reviews.  The Contractor shall provide a draft reporting format for review and approval by the State.  The State reserves the right to make changes to the report.</w:t>
            </w:r>
          </w:p>
        </w:tc>
      </w:tr>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8F358D">
            <w:pPr>
              <w:pStyle w:val="Heading7"/>
              <w:keepNext w:val="0"/>
              <w:rPr>
                <w:rFonts w:ascii="Palatino Linotype" w:hAnsi="Palatino Linotype" w:cs="Times New Roman"/>
              </w:rPr>
            </w:pPr>
            <w:r>
              <w:rPr>
                <w:rFonts w:ascii="Palatino Linotype" w:hAnsi="Palatino Linotype" w:cs="Times New Roman"/>
                <w:sz w:val="22"/>
              </w:rPr>
              <w:t>MO-EA Data Elements</w:t>
            </w:r>
          </w:p>
        </w:tc>
      </w:tr>
      <w:tr w:rsidR="009A2DF4" w:rsidRPr="00A84740" w:rsidTr="009A2DF4">
        <w:trPr>
          <w:cantSplit/>
        </w:trPr>
        <w:tc>
          <w:tcPr>
            <w:tcW w:w="180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 xml:space="preserve">Total Inpatient Admissions </w:t>
            </w:r>
          </w:p>
        </w:tc>
      </w:tr>
      <w:tr w:rsidR="009A2DF4" w:rsidRPr="00D05982"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A2DF4" w:rsidRPr="00D05982" w:rsidRDefault="009A2DF4" w:rsidP="009A2DF4">
            <w:pPr>
              <w:spacing w:before="60" w:after="60"/>
              <w:rPr>
                <w:rFonts w:ascii="Palatino Linotype" w:hAnsi="Palatino Linotype"/>
                <w:szCs w:val="20"/>
              </w:rPr>
            </w:pPr>
            <w:r w:rsidRPr="00831F78">
              <w:rPr>
                <w:rFonts w:ascii="Palatino Linotype" w:hAnsi="Palatino Linotype"/>
                <w:b/>
                <w:sz w:val="22"/>
                <w:szCs w:val="20"/>
              </w:rPr>
              <w:t>Total Inpatient Admissions Review Report:</w:t>
            </w:r>
            <w:r>
              <w:rPr>
                <w:rFonts w:ascii="Palatino Linotype" w:hAnsi="Palatino Linotype"/>
                <w:sz w:val="22"/>
                <w:szCs w:val="20"/>
              </w:rPr>
              <w:t xml:space="preserve">  Identify the total, Non-DRG, inpatient admissions for each month, including the requested length of stay and the approved length of stay.  Report will include rehabilitation admissions, acute psychiatric hospital admissions, and PRTF admissions.</w:t>
            </w:r>
          </w:p>
        </w:tc>
      </w:tr>
    </w:tbl>
    <w:p w:rsidR="0056400C" w:rsidRDefault="0056400C"/>
    <w:p w:rsidR="009A2DF4" w:rsidRDefault="009A2DF4"/>
    <w:p w:rsidR="009A2DF4" w:rsidRDefault="009A2DF4">
      <w:pPr>
        <w:spacing w:after="200" w:line="276" w:lineRule="auto"/>
      </w:pPr>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9A2DF4">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9A2DF4" w:rsidRPr="00A84740" w:rsidTr="009A2DF4">
        <w:trPr>
          <w:cantSplit/>
        </w:trPr>
        <w:tc>
          <w:tcPr>
            <w:tcW w:w="9540" w:type="dxa"/>
            <w:gridSpan w:val="2"/>
            <w:shd w:val="clear" w:color="auto" w:fill="BFBFBF"/>
          </w:tcPr>
          <w:p w:rsidR="009A2DF4" w:rsidRPr="00A84740" w:rsidRDefault="009A2DF4" w:rsidP="009A2DF4">
            <w:pPr>
              <w:pStyle w:val="Heading8"/>
              <w:keepNext w:val="0"/>
              <w:rPr>
                <w:rFonts w:ascii="Palatino Linotype" w:hAnsi="Palatino Linotype"/>
                <w:color w:val="auto"/>
              </w:rPr>
            </w:pPr>
            <w:r>
              <w:rPr>
                <w:rFonts w:ascii="Palatino Linotype" w:hAnsi="Palatino Linotype"/>
                <w:color w:val="auto"/>
                <w:sz w:val="22"/>
              </w:rPr>
              <w:t>MO</w:t>
            </w:r>
            <w:r w:rsidRPr="00A84740">
              <w:rPr>
                <w:rFonts w:ascii="Palatino Linotype" w:hAnsi="Palatino Linotype"/>
                <w:color w:val="auto"/>
                <w:sz w:val="22"/>
              </w:rPr>
              <w:t>-</w:t>
            </w:r>
            <w:r>
              <w:rPr>
                <w:rFonts w:ascii="Palatino Linotype" w:hAnsi="Palatino Linotype"/>
                <w:color w:val="auto"/>
                <w:sz w:val="22"/>
              </w:rPr>
              <w:t>TBI  TBI Monthly Management Reports</w:t>
            </w:r>
          </w:p>
        </w:tc>
      </w:tr>
      <w:tr w:rsidR="009A2DF4" w:rsidRPr="00A84740" w:rsidTr="009A2DF4">
        <w:tc>
          <w:tcPr>
            <w:tcW w:w="1800" w:type="dxa"/>
            <w:shd w:val="clear" w:color="auto" w:fill="BFBFBF"/>
          </w:tcPr>
          <w:p w:rsidR="009A2DF4" w:rsidRPr="00A84740" w:rsidRDefault="009A2DF4" w:rsidP="009A2DF4">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9A2DF4" w:rsidRPr="00FB52DD" w:rsidRDefault="00B23FF4" w:rsidP="009A2DF4">
            <w:pPr>
              <w:pStyle w:val="ListParagraph"/>
              <w:spacing w:after="0" w:line="240" w:lineRule="auto"/>
              <w:ind w:left="0"/>
              <w:jc w:val="left"/>
              <w:rPr>
                <w:rFonts w:ascii="Palatino Linotype" w:hAnsi="Palatino Linotype"/>
                <w:color w:val="000000"/>
              </w:rPr>
            </w:pPr>
            <w:r>
              <w:rPr>
                <w:rFonts w:ascii="Palatino Linotype" w:hAnsi="Palatino Linotype"/>
                <w:color w:val="000000"/>
                <w:sz w:val="22"/>
              </w:rPr>
              <w:t>To evaluate PA vend</w:t>
            </w:r>
            <w:r w:rsidR="009A2DF4">
              <w:rPr>
                <w:rFonts w:ascii="Palatino Linotype" w:hAnsi="Palatino Linotype"/>
                <w:color w:val="000000"/>
                <w:sz w:val="22"/>
              </w:rPr>
              <w:t>or’s performance in managing the Out of State Traumatic Brain Injury (TBI) population.</w:t>
            </w:r>
          </w:p>
        </w:tc>
      </w:tr>
      <w:tr w:rsidR="009A2DF4" w:rsidRPr="00A84740" w:rsidTr="009A2DF4">
        <w:tc>
          <w:tcPr>
            <w:tcW w:w="1800" w:type="dxa"/>
            <w:shd w:val="clear" w:color="auto" w:fill="BFBFBF"/>
          </w:tcPr>
          <w:p w:rsidR="009A2DF4" w:rsidRPr="00A84740" w:rsidRDefault="009A2DF4" w:rsidP="009A2DF4">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9A2DF4" w:rsidRPr="00A84740" w:rsidRDefault="009A2DF4" w:rsidP="009A2DF4">
            <w:pPr>
              <w:spacing w:before="60" w:after="60"/>
              <w:rPr>
                <w:rFonts w:ascii="Palatino Linotype" w:hAnsi="Palatino Linotype"/>
              </w:rPr>
            </w:pPr>
            <w:r>
              <w:rPr>
                <w:rFonts w:ascii="Palatino Linotype" w:hAnsi="Palatino Linotype"/>
                <w:sz w:val="22"/>
              </w:rPr>
              <w:t>Multiple Formats</w:t>
            </w:r>
            <w:r w:rsidRPr="00A84740">
              <w:rPr>
                <w:rFonts w:ascii="Palatino Linotype" w:hAnsi="Palatino Linotype"/>
                <w:sz w:val="22"/>
              </w:rPr>
              <w:t xml:space="preserve"> </w:t>
            </w:r>
          </w:p>
        </w:tc>
      </w:tr>
      <w:tr w:rsidR="009A2DF4" w:rsidRPr="00A84740" w:rsidTr="009A2DF4">
        <w:tc>
          <w:tcPr>
            <w:tcW w:w="1800" w:type="dxa"/>
            <w:tcBorders>
              <w:bottom w:val="single" w:sz="4" w:space="0" w:color="auto"/>
            </w:tcBorders>
            <w:shd w:val="clear" w:color="auto" w:fill="BFBFBF"/>
          </w:tcPr>
          <w:p w:rsidR="009A2DF4" w:rsidRPr="00A84740" w:rsidRDefault="009A2DF4" w:rsidP="009A2DF4">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9A2DF4" w:rsidRPr="00A84740" w:rsidRDefault="009A2DF4" w:rsidP="009A2DF4">
            <w:pPr>
              <w:pStyle w:val="ListParagraph"/>
              <w:spacing w:after="0" w:line="240" w:lineRule="auto"/>
              <w:ind w:left="0"/>
              <w:jc w:val="left"/>
              <w:rPr>
                <w:rFonts w:ascii="Palatino Linotype" w:hAnsi="Palatino Linotype"/>
              </w:rPr>
            </w:pPr>
            <w:r w:rsidRPr="00D54836">
              <w:rPr>
                <w:rFonts w:ascii="Palatino Linotype" w:hAnsi="Palatino Linotype" w:cs="Times New Roman"/>
                <w:bCs/>
                <w:sz w:val="22"/>
              </w:rPr>
              <w:t xml:space="preserve">Contractor shall </w:t>
            </w:r>
            <w:r>
              <w:rPr>
                <w:rFonts w:ascii="Palatino Linotype" w:hAnsi="Palatino Linotype" w:cs="Times New Roman"/>
                <w:bCs/>
                <w:sz w:val="22"/>
              </w:rPr>
              <w:t xml:space="preserve">provide monthly management reports regarding the </w:t>
            </w:r>
            <w:r w:rsidRPr="00D54836">
              <w:rPr>
                <w:rFonts w:ascii="Palatino Linotype" w:hAnsi="Palatino Linotype" w:cs="Times New Roman"/>
                <w:bCs/>
                <w:sz w:val="22"/>
              </w:rPr>
              <w:t>TBI population, in a form and manner mutually agreed upon by the Office and Contractor.  These reports shall include discharge information, and must break out from other discharges</w:t>
            </w:r>
            <w:r>
              <w:rPr>
                <w:rFonts w:ascii="Palatino Linotype" w:hAnsi="Palatino Linotype" w:cs="Times New Roman"/>
                <w:bCs/>
                <w:sz w:val="22"/>
              </w:rPr>
              <w:t xml:space="preserve">, </w:t>
            </w:r>
            <w:r w:rsidRPr="00D54836">
              <w:rPr>
                <w:rFonts w:ascii="Palatino Linotype" w:hAnsi="Palatino Linotype" w:cs="Times New Roman"/>
                <w:bCs/>
                <w:sz w:val="22"/>
              </w:rPr>
              <w:t>a) discharges due to patient death</w:t>
            </w:r>
            <w:r>
              <w:rPr>
                <w:rFonts w:ascii="Palatino Linotype" w:hAnsi="Palatino Linotype" w:cs="Times New Roman"/>
                <w:bCs/>
                <w:sz w:val="22"/>
              </w:rPr>
              <w:t xml:space="preserve">, </w:t>
            </w:r>
            <w:del w:id="1" w:author="Hunter, Kelley" w:date="2016-12-08T10:49:00Z">
              <w:r w:rsidRPr="00D54836" w:rsidDel="00BB6883">
                <w:rPr>
                  <w:rFonts w:ascii="Palatino Linotype" w:hAnsi="Palatino Linotype" w:cs="Times New Roman"/>
                  <w:bCs/>
                  <w:sz w:val="22"/>
                </w:rPr>
                <w:delText xml:space="preserve"> </w:delText>
              </w:r>
            </w:del>
            <w:r w:rsidRPr="00D54836">
              <w:rPr>
                <w:rFonts w:ascii="Palatino Linotype" w:hAnsi="Palatino Linotype" w:cs="Times New Roman"/>
                <w:bCs/>
                <w:sz w:val="22"/>
              </w:rPr>
              <w:t xml:space="preserve">and b) discharges due to transfer to another out-of-state facility. </w:t>
            </w:r>
          </w:p>
        </w:tc>
      </w:tr>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8F358D">
            <w:pPr>
              <w:pStyle w:val="Heading7"/>
              <w:keepNext w:val="0"/>
              <w:rPr>
                <w:rFonts w:ascii="Palatino Linotype" w:hAnsi="Palatino Linotype" w:cs="Times New Roman"/>
              </w:rPr>
            </w:pPr>
            <w:r>
              <w:rPr>
                <w:rFonts w:ascii="Palatino Linotype" w:hAnsi="Palatino Linotype" w:cs="Times New Roman"/>
                <w:sz w:val="22"/>
              </w:rPr>
              <w:t>MO</w:t>
            </w:r>
            <w:r w:rsidRPr="00A84740">
              <w:rPr>
                <w:rFonts w:ascii="Palatino Linotype" w:hAnsi="Palatino Linotype" w:cs="Times New Roman"/>
                <w:sz w:val="22"/>
              </w:rPr>
              <w:t>-</w:t>
            </w:r>
            <w:r>
              <w:rPr>
                <w:rFonts w:ascii="Palatino Linotype" w:hAnsi="Palatino Linotype" w:cs="Times New Roman"/>
                <w:sz w:val="22"/>
              </w:rPr>
              <w:t>TBI Data Elements</w:t>
            </w:r>
          </w:p>
        </w:tc>
      </w:tr>
      <w:tr w:rsidR="009A2DF4" w:rsidRPr="00A84740" w:rsidTr="009A2DF4">
        <w:trPr>
          <w:cantSplit/>
        </w:trPr>
        <w:tc>
          <w:tcPr>
            <w:tcW w:w="180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TBI Admission Report</w:t>
            </w:r>
          </w:p>
        </w:tc>
      </w:tr>
      <w:tr w:rsidR="009A2DF4" w:rsidRPr="00A84740" w:rsidTr="009A2DF4">
        <w:trPr>
          <w:cantSplit/>
        </w:trPr>
        <w:tc>
          <w:tcPr>
            <w:tcW w:w="1800" w:type="dxa"/>
            <w:shd w:val="clear" w:color="auto" w:fill="F2F2F2" w:themeFill="background1" w:themeFillShade="F2"/>
          </w:tcPr>
          <w:p w:rsidR="009A2DF4" w:rsidRDefault="009A2DF4" w:rsidP="009A2DF4">
            <w:pPr>
              <w:spacing w:before="120" w:after="120"/>
              <w:rPr>
                <w:rFonts w:ascii="Palatino Linotype" w:hAnsi="Palatino Linotype"/>
                <w:b/>
                <w:bCs/>
              </w:rPr>
            </w:pPr>
            <w:r>
              <w:rPr>
                <w:rFonts w:ascii="Palatino Linotype" w:hAnsi="Palatino Linotype"/>
                <w:b/>
                <w:bCs/>
                <w:sz w:val="22"/>
              </w:rPr>
              <w:t>Description</w:t>
            </w:r>
          </w:p>
        </w:tc>
        <w:tc>
          <w:tcPr>
            <w:tcW w:w="7740" w:type="dxa"/>
            <w:shd w:val="clear" w:color="auto" w:fill="FFFFFF" w:themeFill="background1"/>
          </w:tcPr>
          <w:p w:rsidR="009A2DF4" w:rsidRPr="00D54836" w:rsidRDefault="009A2DF4" w:rsidP="009A2DF4">
            <w:pPr>
              <w:spacing w:before="120" w:after="120"/>
              <w:rPr>
                <w:rFonts w:ascii="Palatino Linotype" w:hAnsi="Palatino Linotype"/>
                <w:bCs/>
              </w:rPr>
            </w:pPr>
            <w:r>
              <w:rPr>
                <w:rFonts w:ascii="Palatino Linotype" w:hAnsi="Palatino Linotype"/>
                <w:b/>
                <w:bCs/>
                <w:sz w:val="22"/>
              </w:rPr>
              <w:t xml:space="preserve">Admission Report:  </w:t>
            </w:r>
            <w:r>
              <w:rPr>
                <w:rFonts w:ascii="Palatino Linotype" w:hAnsi="Palatino Linotype"/>
                <w:bCs/>
                <w:sz w:val="22"/>
              </w:rPr>
              <w:t xml:space="preserve">Contractor shall provide a report summary of all out-of-state TBI admission decisions.  The report shall include the facility to which the member was admitted, RID #, Member Name, Date of Birth (DOB), Date of Injury, Reviewer, Physician Reviewer, Date Request Received, Decision and Decision Date, Dates Member and Facility were notified, Medicaid Type. </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2</w:t>
            </w:r>
          </w:p>
        </w:tc>
        <w:tc>
          <w:tcPr>
            <w:tcW w:w="7740" w:type="dxa"/>
            <w:shd w:val="clear" w:color="auto" w:fill="BFBFBF"/>
          </w:tcPr>
          <w:p w:rsidR="009A2DF4" w:rsidRDefault="009A2DF4" w:rsidP="009A2DF4">
            <w:pPr>
              <w:spacing w:before="120" w:after="120"/>
              <w:rPr>
                <w:rFonts w:ascii="Palatino Linotype" w:hAnsi="Palatino Linotype"/>
                <w:b/>
                <w:bCs/>
              </w:rPr>
            </w:pPr>
            <w:r>
              <w:rPr>
                <w:rFonts w:ascii="Palatino Linotype" w:hAnsi="Palatino Linotype"/>
                <w:b/>
                <w:bCs/>
                <w:sz w:val="22"/>
              </w:rPr>
              <w:t>TBI Database Summary Report</w:t>
            </w:r>
          </w:p>
        </w:tc>
      </w:tr>
      <w:tr w:rsidR="009A2DF4" w:rsidRPr="00A84740" w:rsidTr="009A2DF4">
        <w:trPr>
          <w:cantSplit/>
        </w:trPr>
        <w:tc>
          <w:tcPr>
            <w:tcW w:w="1800" w:type="dxa"/>
            <w:shd w:val="clear" w:color="auto" w:fill="F2F2F2" w:themeFill="background1" w:themeFillShade="F2"/>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Description</w:t>
            </w:r>
          </w:p>
        </w:tc>
        <w:tc>
          <w:tcPr>
            <w:tcW w:w="7740" w:type="dxa"/>
            <w:shd w:val="clear" w:color="auto" w:fill="FFFFFF" w:themeFill="background1"/>
          </w:tcPr>
          <w:p w:rsidR="009A2DF4" w:rsidRPr="009624FD" w:rsidRDefault="009A2DF4" w:rsidP="009A2DF4">
            <w:pPr>
              <w:spacing w:before="120" w:after="120"/>
              <w:rPr>
                <w:rFonts w:ascii="Palatino Linotype" w:hAnsi="Palatino Linotype"/>
                <w:bCs/>
              </w:rPr>
            </w:pPr>
            <w:r w:rsidRPr="00D54836">
              <w:rPr>
                <w:rFonts w:ascii="Palatino Linotype" w:hAnsi="Palatino Linotype"/>
                <w:b/>
                <w:bCs/>
                <w:sz w:val="22"/>
              </w:rPr>
              <w:t>Database Summary Report</w:t>
            </w:r>
            <w:r>
              <w:rPr>
                <w:rFonts w:ascii="Palatino Linotype" w:hAnsi="Palatino Linotype"/>
                <w:bCs/>
                <w:sz w:val="22"/>
              </w:rPr>
              <w:t xml:space="preserve">:  Contractor shall provide monthly review </w:t>
            </w:r>
            <w:r w:rsidRPr="00D54836">
              <w:rPr>
                <w:rFonts w:ascii="Palatino Linotype" w:hAnsi="Palatino Linotype"/>
                <w:bCs/>
                <w:sz w:val="22"/>
              </w:rPr>
              <w:t>of TBI activities and approval in the State’s TBI database</w:t>
            </w:r>
            <w:r>
              <w:rPr>
                <w:rFonts w:ascii="Palatino Linotype" w:hAnsi="Palatino Linotype"/>
                <w:bCs/>
                <w:sz w:val="22"/>
              </w:rPr>
              <w:t xml:space="preserve"> and submit a summary of activities during the reporting period.  </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3</w:t>
            </w:r>
          </w:p>
        </w:tc>
        <w:tc>
          <w:tcPr>
            <w:tcW w:w="774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TBI Discharge Report</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9A2DF4" w:rsidRPr="00A84740" w:rsidRDefault="009A2DF4" w:rsidP="009A2DF4">
            <w:pPr>
              <w:spacing w:before="60" w:after="60"/>
              <w:rPr>
                <w:rFonts w:ascii="Palatino Linotype" w:hAnsi="Palatino Linotype"/>
                <w:szCs w:val="20"/>
              </w:rPr>
            </w:pPr>
            <w:r w:rsidRPr="00D54836">
              <w:rPr>
                <w:rFonts w:ascii="Palatino Linotype" w:hAnsi="Palatino Linotype"/>
                <w:b/>
                <w:sz w:val="22"/>
                <w:szCs w:val="20"/>
              </w:rPr>
              <w:t>Discharge Report:</w:t>
            </w:r>
            <w:r>
              <w:rPr>
                <w:rFonts w:ascii="Palatino Linotype" w:hAnsi="Palatino Linotype"/>
                <w:sz w:val="22"/>
                <w:szCs w:val="20"/>
              </w:rPr>
              <w:t xml:space="preserve">  Contractor shall provide a monthly discharge report including discharges due to death and discharges due to transfer to another out-of-state facility.  Report shall also include Facility Name, Member RID #, Member Name, DOB, Date of Injury, Discharge Date, Length of Stay (in days), whether the member was discharged home, Medicaid Type Prior to Admission, Medicaid Type at Discharge, Waiver Type at Discharge.</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4</w:t>
            </w:r>
            <w:r w:rsidRPr="00A84740">
              <w:rPr>
                <w:rFonts w:ascii="Palatino Linotype" w:hAnsi="Palatino Linotype"/>
                <w:b/>
                <w:bCs/>
                <w:sz w:val="22"/>
              </w:rPr>
              <w:t xml:space="preserve">  </w:t>
            </w:r>
          </w:p>
        </w:tc>
        <w:tc>
          <w:tcPr>
            <w:tcW w:w="774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Summary of TBI Extension Status</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9A2DF4" w:rsidRPr="00A84740" w:rsidRDefault="009A2DF4" w:rsidP="009A2DF4">
            <w:pPr>
              <w:spacing w:before="60" w:after="60"/>
              <w:rPr>
                <w:rFonts w:ascii="Palatino Linotype" w:hAnsi="Palatino Linotype"/>
                <w:szCs w:val="20"/>
              </w:rPr>
            </w:pPr>
            <w:r>
              <w:rPr>
                <w:rFonts w:ascii="Palatino Linotype" w:hAnsi="Palatino Linotype"/>
                <w:sz w:val="22"/>
                <w:szCs w:val="20"/>
              </w:rPr>
              <w:t xml:space="preserve">Summary of Extension Status:  Contractor shall provide a summary of extensions approved during the reporting period.  Report shall include the Facility, Member Name, Member RID #, DOB, Date of Injury, Date of Admission, Anticipated Discharge Date, Extension Period Approved, Per Diem Rate, </w:t>
            </w:r>
            <w:r w:rsidR="00C50E2D">
              <w:rPr>
                <w:rFonts w:ascii="Palatino Linotype" w:hAnsi="Palatino Linotype"/>
                <w:sz w:val="22"/>
                <w:szCs w:val="20"/>
              </w:rPr>
              <w:t>and Last</w:t>
            </w:r>
            <w:r>
              <w:rPr>
                <w:rFonts w:ascii="Palatino Linotype" w:hAnsi="Palatino Linotype"/>
                <w:sz w:val="22"/>
                <w:szCs w:val="20"/>
              </w:rPr>
              <w:t xml:space="preserve"> Date Authorized.</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rPr>
            </w:pPr>
            <w:r>
              <w:rPr>
                <w:rFonts w:ascii="Palatino Linotype" w:hAnsi="Palatino Linotype"/>
                <w:b/>
                <w:bCs/>
                <w:sz w:val="22"/>
              </w:rPr>
              <w:t>Item 5</w:t>
            </w:r>
            <w:r w:rsidRPr="00A84740">
              <w:rPr>
                <w:rFonts w:ascii="Palatino Linotype" w:hAnsi="Palatino Linotype"/>
                <w:b/>
                <w:bCs/>
                <w:sz w:val="22"/>
              </w:rPr>
              <w:t xml:space="preserve">  </w:t>
            </w:r>
          </w:p>
        </w:tc>
        <w:tc>
          <w:tcPr>
            <w:tcW w:w="7740" w:type="dxa"/>
            <w:shd w:val="clear" w:color="auto" w:fill="BFBFBF"/>
          </w:tcPr>
          <w:p w:rsidR="009A2DF4" w:rsidRPr="0006222C" w:rsidRDefault="009A2DF4" w:rsidP="009A2DF4">
            <w:pPr>
              <w:spacing w:before="120" w:after="120"/>
              <w:rPr>
                <w:rFonts w:ascii="Palatino Linotype" w:hAnsi="Palatino Linotype"/>
                <w:b/>
              </w:rPr>
            </w:pPr>
            <w:r w:rsidRPr="0006222C">
              <w:rPr>
                <w:rFonts w:ascii="Palatino Linotype" w:hAnsi="Palatino Linotype"/>
                <w:b/>
                <w:sz w:val="22"/>
              </w:rPr>
              <w:t>TBI Per Diem Report</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9A2DF4" w:rsidRPr="00A84740" w:rsidRDefault="009A2DF4" w:rsidP="009A2DF4">
            <w:pPr>
              <w:spacing w:before="60" w:after="60"/>
              <w:rPr>
                <w:rFonts w:ascii="Palatino Linotype" w:hAnsi="Palatino Linotype"/>
              </w:rPr>
            </w:pPr>
            <w:r w:rsidRPr="0006222C">
              <w:rPr>
                <w:rFonts w:ascii="Palatino Linotype" w:hAnsi="Palatino Linotype"/>
                <w:b/>
                <w:sz w:val="22"/>
              </w:rPr>
              <w:t>Per Diem Report:</w:t>
            </w:r>
            <w:r>
              <w:rPr>
                <w:rFonts w:ascii="Palatino Linotype" w:hAnsi="Palatino Linotype"/>
                <w:sz w:val="22"/>
              </w:rPr>
              <w:t xml:space="preserve">  Contractor shall provide a monthly report of the total per diem for those members discharged during the reporting period.  The report shall include </w:t>
            </w:r>
            <w:r w:rsidR="00F44F10">
              <w:rPr>
                <w:rFonts w:ascii="Palatino Linotype" w:hAnsi="Palatino Linotype"/>
                <w:sz w:val="22"/>
              </w:rPr>
              <w:t xml:space="preserve">Member RID #, </w:t>
            </w:r>
            <w:r>
              <w:rPr>
                <w:rFonts w:ascii="Palatino Linotype" w:hAnsi="Palatino Linotype"/>
                <w:sz w:val="22"/>
              </w:rPr>
              <w:t>Member Name, Admission Date, Per Diem Rate, Length of Stay, Actual Discharge Date, and Facility.</w:t>
            </w:r>
          </w:p>
        </w:tc>
      </w:tr>
    </w:tbl>
    <w:p w:rsidR="009A2DF4" w:rsidRDefault="009A2DF4" w:rsidP="009A2DF4"/>
    <w:p w:rsidR="009A2DF4" w:rsidRDefault="009A2DF4">
      <w:pPr>
        <w:spacing w:after="200" w:line="276" w:lineRule="auto"/>
      </w:pPr>
      <w: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9A2DF4">
            <w:pPr>
              <w:pStyle w:val="Heading7"/>
              <w:keepNext w:val="0"/>
              <w:rPr>
                <w:rFonts w:ascii="Palatino Linotype" w:hAnsi="Palatino Linotype" w:cs="Times New Roman"/>
              </w:rPr>
            </w:pPr>
            <w:r w:rsidRPr="00A84740">
              <w:rPr>
                <w:rFonts w:ascii="Palatino Linotype" w:hAnsi="Palatino Linotype" w:cs="Times New Roman"/>
                <w:sz w:val="22"/>
              </w:rPr>
              <w:t>General Report Description</w:t>
            </w:r>
          </w:p>
        </w:tc>
      </w:tr>
      <w:tr w:rsidR="009A2DF4" w:rsidRPr="00A84740" w:rsidTr="009A2DF4">
        <w:trPr>
          <w:cantSplit/>
        </w:trPr>
        <w:tc>
          <w:tcPr>
            <w:tcW w:w="9540" w:type="dxa"/>
            <w:gridSpan w:val="2"/>
            <w:shd w:val="clear" w:color="auto" w:fill="BFBFBF"/>
          </w:tcPr>
          <w:p w:rsidR="009A2DF4" w:rsidRPr="00A84740" w:rsidRDefault="009A2DF4" w:rsidP="008F358D">
            <w:pPr>
              <w:pStyle w:val="Heading8"/>
              <w:keepNext w:val="0"/>
              <w:rPr>
                <w:rFonts w:ascii="Palatino Linotype" w:hAnsi="Palatino Linotype"/>
                <w:color w:val="auto"/>
              </w:rPr>
            </w:pPr>
            <w:r>
              <w:rPr>
                <w:rFonts w:ascii="Palatino Linotype" w:hAnsi="Palatino Linotype"/>
                <w:color w:val="auto"/>
                <w:sz w:val="22"/>
              </w:rPr>
              <w:t>AN</w:t>
            </w:r>
            <w:r w:rsidRPr="00A84740">
              <w:rPr>
                <w:rFonts w:ascii="Palatino Linotype" w:hAnsi="Palatino Linotype"/>
                <w:color w:val="auto"/>
                <w:sz w:val="22"/>
              </w:rPr>
              <w:t>-</w:t>
            </w:r>
            <w:r>
              <w:rPr>
                <w:rFonts w:ascii="Palatino Linotype" w:hAnsi="Palatino Linotype"/>
                <w:color w:val="auto"/>
                <w:sz w:val="22"/>
              </w:rPr>
              <w:t xml:space="preserve">FS </w:t>
            </w:r>
            <w:r w:rsidR="008F358D">
              <w:rPr>
                <w:rFonts w:ascii="Palatino Linotype" w:hAnsi="Palatino Linotype"/>
                <w:color w:val="auto"/>
                <w:sz w:val="22"/>
              </w:rPr>
              <w:t xml:space="preserve"> </w:t>
            </w:r>
            <w:r>
              <w:rPr>
                <w:rFonts w:ascii="Palatino Linotype" w:hAnsi="Palatino Linotype"/>
                <w:color w:val="auto"/>
                <w:sz w:val="22"/>
              </w:rPr>
              <w:t>Annual Focused Studies</w:t>
            </w:r>
          </w:p>
        </w:tc>
      </w:tr>
      <w:tr w:rsidR="009A2DF4" w:rsidRPr="00A84740" w:rsidTr="009A2DF4">
        <w:tc>
          <w:tcPr>
            <w:tcW w:w="1800" w:type="dxa"/>
            <w:shd w:val="clear" w:color="auto" w:fill="BFBFBF"/>
          </w:tcPr>
          <w:p w:rsidR="009A2DF4" w:rsidRPr="00A84740" w:rsidRDefault="009A2DF4" w:rsidP="009A2DF4">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9A2DF4" w:rsidRPr="00FB52DD" w:rsidRDefault="00B23FF4" w:rsidP="009A2DF4">
            <w:pPr>
              <w:pStyle w:val="ListParagraph"/>
              <w:spacing w:after="0" w:line="240" w:lineRule="auto"/>
              <w:ind w:left="0"/>
              <w:jc w:val="left"/>
              <w:rPr>
                <w:rFonts w:ascii="Palatino Linotype" w:hAnsi="Palatino Linotype"/>
                <w:color w:val="000000"/>
              </w:rPr>
            </w:pPr>
            <w:r>
              <w:rPr>
                <w:rFonts w:ascii="Palatino Linotype" w:hAnsi="Palatino Linotype" w:cs="Times New Roman"/>
                <w:bCs/>
                <w:sz w:val="22"/>
              </w:rPr>
              <w:t>The PA vend</w:t>
            </w:r>
            <w:r w:rsidR="009A2DF4">
              <w:rPr>
                <w:rFonts w:ascii="Palatino Linotype" w:hAnsi="Palatino Linotype" w:cs="Times New Roman"/>
                <w:bCs/>
                <w:sz w:val="22"/>
              </w:rPr>
              <w:t>or shall</w:t>
            </w:r>
            <w:r w:rsidR="009A2DF4" w:rsidRPr="00FB52DD">
              <w:rPr>
                <w:rFonts w:ascii="Palatino Linotype" w:hAnsi="Palatino Linotype" w:cs="Times New Roman"/>
                <w:bCs/>
                <w:sz w:val="22"/>
              </w:rPr>
              <w:t xml:space="preserve"> demonstrate the capability to assist OMPP, on request, in promoting efficient use of quality health care services at the least cost through intensive studies of data and practice patterns, and reporting the results of such studies with recommendations for improving the health care delivery system.</w:t>
            </w:r>
          </w:p>
        </w:tc>
      </w:tr>
      <w:tr w:rsidR="009A2DF4" w:rsidRPr="00A84740" w:rsidTr="009A2DF4">
        <w:tc>
          <w:tcPr>
            <w:tcW w:w="1800" w:type="dxa"/>
            <w:shd w:val="clear" w:color="auto" w:fill="BFBFBF"/>
          </w:tcPr>
          <w:p w:rsidR="009A2DF4" w:rsidRPr="00A84740" w:rsidRDefault="009A2DF4" w:rsidP="009A2DF4">
            <w:pPr>
              <w:spacing w:before="60" w:after="60"/>
              <w:rPr>
                <w:rFonts w:ascii="Palatino Linotype" w:hAnsi="Palatino Linotype"/>
                <w:b/>
                <w:bCs/>
              </w:rPr>
            </w:pPr>
            <w:r w:rsidRPr="00A84740">
              <w:rPr>
                <w:rFonts w:ascii="Palatino Linotype" w:hAnsi="Palatino Linotype"/>
                <w:b/>
                <w:bCs/>
                <w:sz w:val="22"/>
              </w:rPr>
              <w:t>Format</w:t>
            </w:r>
          </w:p>
        </w:tc>
        <w:tc>
          <w:tcPr>
            <w:tcW w:w="7740" w:type="dxa"/>
          </w:tcPr>
          <w:p w:rsidR="009A2DF4" w:rsidRPr="00A84740" w:rsidRDefault="009A2DF4" w:rsidP="009A2DF4">
            <w:pPr>
              <w:spacing w:before="60" w:after="60"/>
              <w:rPr>
                <w:rFonts w:ascii="Palatino Linotype" w:hAnsi="Palatino Linotype"/>
              </w:rPr>
            </w:pPr>
            <w:r>
              <w:rPr>
                <w:rFonts w:ascii="Palatino Linotype" w:hAnsi="Palatino Linotype"/>
                <w:sz w:val="22"/>
              </w:rPr>
              <w:t>Multiple Formats</w:t>
            </w:r>
            <w:r w:rsidRPr="00A84740">
              <w:rPr>
                <w:rFonts w:ascii="Palatino Linotype" w:hAnsi="Palatino Linotype"/>
                <w:sz w:val="22"/>
              </w:rPr>
              <w:t xml:space="preserve"> </w:t>
            </w:r>
          </w:p>
        </w:tc>
      </w:tr>
      <w:tr w:rsidR="009A2DF4" w:rsidRPr="00A84740" w:rsidTr="009A2DF4">
        <w:tc>
          <w:tcPr>
            <w:tcW w:w="1800" w:type="dxa"/>
            <w:tcBorders>
              <w:bottom w:val="single" w:sz="4" w:space="0" w:color="auto"/>
            </w:tcBorders>
            <w:shd w:val="clear" w:color="auto" w:fill="BFBFBF"/>
          </w:tcPr>
          <w:p w:rsidR="009A2DF4" w:rsidRPr="00A84740" w:rsidRDefault="009A2DF4" w:rsidP="009A2DF4">
            <w:pPr>
              <w:pStyle w:val="Heading5"/>
              <w:keepNext w:val="0"/>
              <w:spacing w:before="60" w:after="60"/>
              <w:rPr>
                <w:rFonts w:ascii="Palatino Linotype" w:hAnsi="Palatino Linotype"/>
                <w:i w:val="0"/>
                <w:iCs w:val="0"/>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9A2DF4" w:rsidRPr="00A84740" w:rsidRDefault="00B23FF4" w:rsidP="009A2DF4">
            <w:pPr>
              <w:spacing w:before="60" w:after="60"/>
              <w:rPr>
                <w:rFonts w:ascii="Palatino Linotype" w:hAnsi="Palatino Linotype"/>
              </w:rPr>
            </w:pPr>
            <w:r>
              <w:rPr>
                <w:rFonts w:ascii="Palatino Linotype" w:hAnsi="Palatino Linotype"/>
                <w:bCs/>
                <w:sz w:val="22"/>
              </w:rPr>
              <w:t>The PA vend</w:t>
            </w:r>
            <w:r w:rsidR="009A2DF4" w:rsidRPr="00FB52DD">
              <w:rPr>
                <w:rFonts w:ascii="Palatino Linotype" w:hAnsi="Palatino Linotype"/>
                <w:bCs/>
                <w:sz w:val="22"/>
              </w:rPr>
              <w:t>or shall propose and implement focused studies on an annual basis to identify opportunities for improving efficiencies and provide OMPP with recommendations and strategies for improving the delivery of health care</w:t>
            </w:r>
            <w:r w:rsidR="009A2DF4" w:rsidRPr="009D4457">
              <w:rPr>
                <w:bCs/>
                <w:sz w:val="22"/>
              </w:rPr>
              <w:t>.</w:t>
            </w:r>
          </w:p>
        </w:tc>
      </w:tr>
      <w:tr w:rsidR="009A2DF4" w:rsidRPr="00A84740" w:rsidTr="009A2DF4">
        <w:trPr>
          <w:cantSplit/>
        </w:trPr>
        <w:tc>
          <w:tcPr>
            <w:tcW w:w="9540" w:type="dxa"/>
            <w:gridSpan w:val="2"/>
            <w:tcBorders>
              <w:bottom w:val="single" w:sz="4" w:space="0" w:color="auto"/>
            </w:tcBorders>
            <w:shd w:val="clear" w:color="auto" w:fill="0C0C0C"/>
          </w:tcPr>
          <w:p w:rsidR="009A2DF4" w:rsidRPr="00A84740" w:rsidRDefault="009A2DF4" w:rsidP="008F358D">
            <w:pPr>
              <w:pStyle w:val="Heading7"/>
              <w:keepNext w:val="0"/>
              <w:rPr>
                <w:rFonts w:ascii="Palatino Linotype" w:hAnsi="Palatino Linotype" w:cs="Times New Roman"/>
              </w:rPr>
            </w:pPr>
            <w:r>
              <w:rPr>
                <w:rFonts w:ascii="Palatino Linotype" w:hAnsi="Palatino Linotype" w:cs="Times New Roman"/>
                <w:sz w:val="22"/>
              </w:rPr>
              <w:t>AN</w:t>
            </w:r>
            <w:r w:rsidRPr="00A84740">
              <w:rPr>
                <w:rFonts w:ascii="Palatino Linotype" w:hAnsi="Palatino Linotype" w:cs="Times New Roman"/>
                <w:sz w:val="22"/>
              </w:rPr>
              <w:t>-</w:t>
            </w:r>
            <w:r w:rsidR="008F358D">
              <w:rPr>
                <w:rFonts w:ascii="Palatino Linotype" w:hAnsi="Palatino Linotype" w:cs="Times New Roman"/>
                <w:sz w:val="22"/>
              </w:rPr>
              <w:t>FS</w:t>
            </w:r>
            <w:r w:rsidRPr="00A84740">
              <w:rPr>
                <w:rFonts w:ascii="Palatino Linotype" w:hAnsi="Palatino Linotype" w:cs="Times New Roman"/>
                <w:sz w:val="22"/>
              </w:rPr>
              <w:t xml:space="preserve"> Data Elements</w:t>
            </w:r>
          </w:p>
        </w:tc>
      </w:tr>
      <w:tr w:rsidR="009A2DF4" w:rsidRPr="00A84740" w:rsidTr="009A2DF4">
        <w:trPr>
          <w:cantSplit/>
        </w:trPr>
        <w:tc>
          <w:tcPr>
            <w:tcW w:w="180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sidRPr="00A84740">
              <w:rPr>
                <w:rFonts w:ascii="Palatino Linotype" w:hAnsi="Palatino Linotype"/>
                <w:b/>
                <w:bCs/>
                <w:sz w:val="22"/>
              </w:rPr>
              <w:t>Item 1</w:t>
            </w:r>
          </w:p>
        </w:tc>
        <w:tc>
          <w:tcPr>
            <w:tcW w:w="7740" w:type="dxa"/>
            <w:shd w:val="clear" w:color="auto" w:fill="BFBFBF" w:themeFill="background1" w:themeFillShade="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Identification</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9A2DF4" w:rsidRPr="00A84740" w:rsidRDefault="009A2DF4" w:rsidP="009A2DF4">
            <w:pPr>
              <w:spacing w:before="60" w:after="60"/>
              <w:rPr>
                <w:rFonts w:ascii="Palatino Linotype" w:hAnsi="Palatino Linotype"/>
                <w:szCs w:val="20"/>
              </w:rPr>
            </w:pPr>
            <w:r w:rsidRPr="009624FD">
              <w:rPr>
                <w:rFonts w:ascii="Palatino Linotype" w:hAnsi="Palatino Linotype"/>
                <w:b/>
                <w:sz w:val="22"/>
                <w:szCs w:val="20"/>
              </w:rPr>
              <w:t>Identification:</w:t>
            </w:r>
            <w:r>
              <w:rPr>
                <w:rFonts w:ascii="Palatino Linotype" w:hAnsi="Palatino Linotype"/>
                <w:sz w:val="22"/>
                <w:szCs w:val="20"/>
              </w:rPr>
              <w:t xml:space="preserve">  Contractor shall identify an area for possible improvement in relation to programs, beneficiaries, providers, services, or other topics related to Medicaid.</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2</w:t>
            </w:r>
          </w:p>
        </w:tc>
        <w:tc>
          <w:tcPr>
            <w:tcW w:w="7740" w:type="dxa"/>
            <w:shd w:val="clear" w:color="auto" w:fill="BFBFBF"/>
          </w:tcPr>
          <w:p w:rsidR="009A2DF4" w:rsidRDefault="009A2DF4" w:rsidP="009A2DF4">
            <w:pPr>
              <w:spacing w:before="120" w:after="120"/>
              <w:rPr>
                <w:rFonts w:ascii="Palatino Linotype" w:hAnsi="Palatino Linotype"/>
                <w:b/>
                <w:bCs/>
              </w:rPr>
            </w:pPr>
            <w:r>
              <w:rPr>
                <w:rFonts w:ascii="Palatino Linotype" w:hAnsi="Palatino Linotype"/>
                <w:b/>
                <w:bCs/>
                <w:sz w:val="22"/>
              </w:rPr>
              <w:t>Proposal</w:t>
            </w:r>
          </w:p>
        </w:tc>
      </w:tr>
      <w:tr w:rsidR="009A2DF4" w:rsidRPr="00A84740" w:rsidTr="009A2DF4">
        <w:trPr>
          <w:cantSplit/>
        </w:trPr>
        <w:tc>
          <w:tcPr>
            <w:tcW w:w="1800" w:type="dxa"/>
            <w:shd w:val="clear" w:color="auto" w:fill="F2F2F2" w:themeFill="background1" w:themeFillShade="F2"/>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Description</w:t>
            </w:r>
          </w:p>
        </w:tc>
        <w:tc>
          <w:tcPr>
            <w:tcW w:w="7740" w:type="dxa"/>
            <w:shd w:val="clear" w:color="auto" w:fill="FFFFFF" w:themeFill="background1"/>
          </w:tcPr>
          <w:p w:rsidR="009A2DF4" w:rsidRPr="009624FD" w:rsidRDefault="009A2DF4" w:rsidP="009A2DF4">
            <w:pPr>
              <w:spacing w:before="120" w:after="120"/>
              <w:rPr>
                <w:rFonts w:ascii="Palatino Linotype" w:hAnsi="Palatino Linotype"/>
                <w:bCs/>
              </w:rPr>
            </w:pPr>
            <w:r>
              <w:rPr>
                <w:rFonts w:ascii="Palatino Linotype" w:hAnsi="Palatino Linotype"/>
                <w:b/>
                <w:bCs/>
                <w:sz w:val="22"/>
              </w:rPr>
              <w:t xml:space="preserve">Study Proposal:  </w:t>
            </w:r>
            <w:r>
              <w:rPr>
                <w:rFonts w:ascii="Palatino Linotype" w:hAnsi="Palatino Linotype"/>
                <w:bCs/>
                <w:sz w:val="22"/>
              </w:rPr>
              <w:t>Contractor shall propose focused studies to OMPP on an annual basis to identify opportunities for improvement related to Medicaid.</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3</w:t>
            </w:r>
          </w:p>
        </w:tc>
        <w:tc>
          <w:tcPr>
            <w:tcW w:w="774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Design</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9A2DF4" w:rsidRPr="00A84740" w:rsidRDefault="009A2DF4" w:rsidP="009A2DF4">
            <w:pPr>
              <w:spacing w:before="60" w:after="60"/>
              <w:rPr>
                <w:rFonts w:ascii="Palatino Linotype" w:hAnsi="Palatino Linotype"/>
                <w:szCs w:val="20"/>
              </w:rPr>
            </w:pPr>
            <w:r w:rsidRPr="009624FD">
              <w:rPr>
                <w:rFonts w:ascii="Palatino Linotype" w:hAnsi="Palatino Linotype"/>
                <w:b/>
                <w:sz w:val="22"/>
                <w:szCs w:val="20"/>
              </w:rPr>
              <w:t>Study Design:</w:t>
            </w:r>
            <w:r>
              <w:rPr>
                <w:rFonts w:ascii="Palatino Linotype" w:hAnsi="Palatino Linotype"/>
                <w:sz w:val="22"/>
                <w:szCs w:val="20"/>
              </w:rPr>
              <w:t xml:space="preserve">  Contractor shall design focused studies including the participants, the data to be collected, how the data will be collected, and the timeline of the study.</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Item 4</w:t>
            </w:r>
            <w:r w:rsidRPr="00A84740">
              <w:rPr>
                <w:rFonts w:ascii="Palatino Linotype" w:hAnsi="Palatino Linotype"/>
                <w:b/>
                <w:bCs/>
                <w:sz w:val="22"/>
              </w:rPr>
              <w:t xml:space="preserve">  </w:t>
            </w:r>
          </w:p>
        </w:tc>
        <w:tc>
          <w:tcPr>
            <w:tcW w:w="7740" w:type="dxa"/>
            <w:shd w:val="clear" w:color="auto" w:fill="BFBFBF"/>
          </w:tcPr>
          <w:p w:rsidR="009A2DF4" w:rsidRPr="00A84740" w:rsidRDefault="009A2DF4" w:rsidP="009A2DF4">
            <w:pPr>
              <w:spacing w:before="120" w:after="120"/>
              <w:rPr>
                <w:rFonts w:ascii="Palatino Linotype" w:hAnsi="Palatino Linotype"/>
                <w:b/>
                <w:bCs/>
              </w:rPr>
            </w:pPr>
            <w:r>
              <w:rPr>
                <w:rFonts w:ascii="Palatino Linotype" w:hAnsi="Palatino Linotype"/>
                <w:b/>
                <w:bCs/>
                <w:sz w:val="22"/>
              </w:rPr>
              <w:t>Implementation</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9A2DF4" w:rsidRPr="00A84740" w:rsidRDefault="009A2DF4" w:rsidP="009A2DF4">
            <w:pPr>
              <w:spacing w:before="60" w:after="60"/>
              <w:rPr>
                <w:rFonts w:ascii="Palatino Linotype" w:hAnsi="Palatino Linotype"/>
                <w:szCs w:val="20"/>
              </w:rPr>
            </w:pPr>
            <w:r w:rsidRPr="00F83BB7">
              <w:rPr>
                <w:rFonts w:ascii="Palatino Linotype" w:hAnsi="Palatino Linotype"/>
                <w:b/>
                <w:sz w:val="22"/>
                <w:szCs w:val="20"/>
              </w:rPr>
              <w:t>Implementation:</w:t>
            </w:r>
            <w:r>
              <w:rPr>
                <w:rFonts w:ascii="Palatino Linotype" w:hAnsi="Palatino Linotype"/>
                <w:sz w:val="22"/>
                <w:szCs w:val="20"/>
              </w:rPr>
              <w:t xml:space="preserve">  Contractor shall implement focused study during time period designated in the study design.  Contractor shall document any changes made to study during the implementation phase due to unanticipated issues or concerns.</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rPr>
            </w:pPr>
            <w:r>
              <w:rPr>
                <w:rFonts w:ascii="Palatino Linotype" w:hAnsi="Palatino Linotype"/>
                <w:b/>
                <w:bCs/>
                <w:sz w:val="22"/>
              </w:rPr>
              <w:t>Item 5</w:t>
            </w:r>
            <w:r w:rsidRPr="00A84740">
              <w:rPr>
                <w:rFonts w:ascii="Palatino Linotype" w:hAnsi="Palatino Linotype"/>
                <w:b/>
                <w:bCs/>
                <w:sz w:val="22"/>
              </w:rPr>
              <w:t xml:space="preserve">  </w:t>
            </w:r>
          </w:p>
        </w:tc>
        <w:tc>
          <w:tcPr>
            <w:tcW w:w="7740" w:type="dxa"/>
            <w:shd w:val="clear" w:color="auto" w:fill="BFBFBF"/>
          </w:tcPr>
          <w:p w:rsidR="009A2DF4" w:rsidRPr="00A84740" w:rsidRDefault="009A2DF4" w:rsidP="009A2DF4">
            <w:pPr>
              <w:spacing w:before="120" w:after="120"/>
              <w:rPr>
                <w:rFonts w:ascii="Palatino Linotype" w:hAnsi="Palatino Linotype"/>
              </w:rPr>
            </w:pPr>
            <w:r>
              <w:rPr>
                <w:rFonts w:ascii="Palatino Linotype" w:hAnsi="Palatino Linotype"/>
                <w:b/>
                <w:bCs/>
                <w:sz w:val="22"/>
              </w:rPr>
              <w:t>Data Collection and Analysis</w:t>
            </w:r>
          </w:p>
        </w:tc>
      </w:tr>
      <w:tr w:rsidR="009A2DF4" w:rsidRPr="00A84740" w:rsidTr="009A2DF4">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9A2DF4" w:rsidRPr="00A84740" w:rsidRDefault="009A2DF4" w:rsidP="009A2DF4">
            <w:pPr>
              <w:spacing w:before="60" w:after="60"/>
              <w:rPr>
                <w:rFonts w:ascii="Palatino Linotype" w:hAnsi="Palatino Linotype"/>
              </w:rPr>
            </w:pPr>
            <w:r w:rsidRPr="00F83BB7">
              <w:rPr>
                <w:rFonts w:ascii="Palatino Linotype" w:hAnsi="Palatino Linotype"/>
                <w:b/>
                <w:sz w:val="22"/>
              </w:rPr>
              <w:t>Data Collection and Analysis:</w:t>
            </w:r>
            <w:r>
              <w:rPr>
                <w:rFonts w:ascii="Palatino Linotype" w:hAnsi="Palatino Linotype"/>
                <w:sz w:val="22"/>
              </w:rPr>
              <w:t xml:space="preserve">  Upon completion of focused study, Contractor shall collect all data from the focused study for analysis and evaluation.  </w:t>
            </w:r>
          </w:p>
        </w:tc>
      </w:tr>
      <w:tr w:rsidR="009A2DF4" w:rsidRPr="00A84740" w:rsidTr="009A2DF4">
        <w:trPr>
          <w:cantSplit/>
        </w:trPr>
        <w:tc>
          <w:tcPr>
            <w:tcW w:w="1800" w:type="dxa"/>
            <w:shd w:val="clear" w:color="auto" w:fill="BFBFBF"/>
          </w:tcPr>
          <w:p w:rsidR="009A2DF4" w:rsidRPr="00A84740" w:rsidRDefault="009A2DF4" w:rsidP="009A2DF4">
            <w:pPr>
              <w:spacing w:before="120" w:after="120"/>
              <w:rPr>
                <w:rFonts w:ascii="Palatino Linotype" w:hAnsi="Palatino Linotype"/>
              </w:rPr>
            </w:pPr>
            <w:r>
              <w:rPr>
                <w:rFonts w:ascii="Palatino Linotype" w:hAnsi="Palatino Linotype"/>
                <w:b/>
                <w:bCs/>
                <w:sz w:val="22"/>
              </w:rPr>
              <w:t>Item 6</w:t>
            </w:r>
            <w:r w:rsidRPr="00A84740">
              <w:rPr>
                <w:rFonts w:ascii="Palatino Linotype" w:hAnsi="Palatino Linotype"/>
                <w:b/>
                <w:bCs/>
                <w:sz w:val="22"/>
              </w:rPr>
              <w:t xml:space="preserve">  </w:t>
            </w:r>
          </w:p>
        </w:tc>
        <w:tc>
          <w:tcPr>
            <w:tcW w:w="7740" w:type="dxa"/>
            <w:shd w:val="clear" w:color="auto" w:fill="BFBFBF"/>
          </w:tcPr>
          <w:p w:rsidR="009A2DF4" w:rsidRPr="00CE4823" w:rsidRDefault="009A2DF4" w:rsidP="009A2DF4">
            <w:pPr>
              <w:spacing w:before="120" w:after="120"/>
              <w:rPr>
                <w:rFonts w:ascii="Palatino Linotype" w:hAnsi="Palatino Linotype"/>
                <w:b/>
              </w:rPr>
            </w:pPr>
            <w:r w:rsidRPr="00CE4823">
              <w:rPr>
                <w:rFonts w:ascii="Palatino Linotype" w:hAnsi="Palatino Linotype"/>
                <w:b/>
                <w:sz w:val="22"/>
              </w:rPr>
              <w:t>Reporting</w:t>
            </w:r>
            <w:r>
              <w:rPr>
                <w:rFonts w:ascii="Palatino Linotype" w:hAnsi="Palatino Linotype"/>
                <w:b/>
                <w:sz w:val="22"/>
              </w:rPr>
              <w:t>/Recommendation</w:t>
            </w:r>
          </w:p>
        </w:tc>
      </w:tr>
      <w:tr w:rsidR="009A2DF4" w:rsidRPr="00A84740" w:rsidTr="009A2DF4">
        <w:tblPrEx>
          <w:tblCellMar>
            <w:left w:w="115" w:type="dxa"/>
            <w:right w:w="115" w:type="dxa"/>
          </w:tblCellMar>
        </w:tblPrEx>
        <w:tc>
          <w:tcPr>
            <w:tcW w:w="1800" w:type="dxa"/>
            <w:shd w:val="clear" w:color="auto" w:fill="F2F2F2"/>
          </w:tcPr>
          <w:p w:rsidR="009A2DF4" w:rsidRPr="00A84740" w:rsidRDefault="009A2DF4" w:rsidP="009A2DF4">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Borders>
              <w:bottom w:val="single" w:sz="4" w:space="0" w:color="auto"/>
            </w:tcBorders>
            <w:shd w:val="clear" w:color="auto" w:fill="auto"/>
          </w:tcPr>
          <w:p w:rsidR="009A2DF4" w:rsidRPr="00A84740" w:rsidRDefault="009A2DF4" w:rsidP="009A2DF4">
            <w:pPr>
              <w:spacing w:before="60" w:after="60"/>
              <w:rPr>
                <w:rFonts w:ascii="Palatino Linotype" w:hAnsi="Palatino Linotype"/>
              </w:rPr>
            </w:pPr>
            <w:r w:rsidRPr="00F83BB7">
              <w:rPr>
                <w:rFonts w:ascii="Palatino Linotype" w:hAnsi="Palatino Linotype"/>
                <w:b/>
                <w:sz w:val="22"/>
              </w:rPr>
              <w:t>Reporting/Recommendation:</w:t>
            </w:r>
            <w:r>
              <w:rPr>
                <w:rFonts w:ascii="Palatino Linotype" w:hAnsi="Palatino Linotype"/>
                <w:sz w:val="22"/>
              </w:rPr>
              <w:t xml:space="preserve">  Contractor shall compile all data for reporting to OMPP.  Contractor will attach recommendations for areas of improvement based on data collected during focused study. </w:t>
            </w:r>
          </w:p>
        </w:tc>
      </w:tr>
    </w:tbl>
    <w:p w:rsidR="009A2DF4" w:rsidRDefault="009A2DF4" w:rsidP="009A2DF4"/>
    <w:p w:rsidR="009A2DF4" w:rsidRDefault="009A2DF4"/>
    <w:sectPr w:rsidR="009A2DF4" w:rsidSect="003E5B2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C67" w:rsidRDefault="00DC1C67" w:rsidP="008E5BDE">
      <w:r>
        <w:separator/>
      </w:r>
    </w:p>
  </w:endnote>
  <w:endnote w:type="continuationSeparator" w:id="0">
    <w:p w:rsidR="00DC1C67" w:rsidRDefault="00DC1C67" w:rsidP="008E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DF4" w:rsidRDefault="009A2DF4" w:rsidP="00460535">
    <w:pPr>
      <w:pStyle w:val="Footer"/>
    </w:pPr>
    <w:r>
      <w:t>Version 1.0</w:t>
    </w:r>
    <w:r>
      <w:tab/>
    </w:r>
    <w:r>
      <w:tab/>
      <w:t>III-D-</w:t>
    </w:r>
    <w:sdt>
      <w:sdtPr>
        <w:id w:val="1465465567"/>
        <w:docPartObj>
          <w:docPartGallery w:val="Page Numbers (Bottom of Page)"/>
          <w:docPartUnique/>
        </w:docPartObj>
      </w:sdtPr>
      <w:sdtEndPr>
        <w:rPr>
          <w:noProof/>
        </w:rPr>
      </w:sdtEndPr>
      <w:sdtContent>
        <w:r w:rsidR="00C03A8D">
          <w:fldChar w:fldCharType="begin"/>
        </w:r>
        <w:r w:rsidR="00B847E4">
          <w:instrText xml:space="preserve"> PAGE   \* MERGEFORMAT </w:instrText>
        </w:r>
        <w:r w:rsidR="00C03A8D">
          <w:fldChar w:fldCharType="separate"/>
        </w:r>
        <w:r w:rsidR="00FF1B00">
          <w:rPr>
            <w:noProof/>
          </w:rPr>
          <w:t>14</w:t>
        </w:r>
        <w:r w:rsidR="00C03A8D">
          <w:fldChar w:fldCharType="end"/>
        </w:r>
      </w:sdtContent>
    </w:sdt>
  </w:p>
  <w:p w:rsidR="009A2DF4" w:rsidRDefault="009A2DF4" w:rsidP="008A6728">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C67" w:rsidRDefault="00DC1C67" w:rsidP="008E5BDE">
      <w:r>
        <w:separator/>
      </w:r>
    </w:p>
  </w:footnote>
  <w:footnote w:type="continuationSeparator" w:id="0">
    <w:p w:rsidR="00DC1C67" w:rsidRDefault="00DC1C67" w:rsidP="008E5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DF4" w:rsidRPr="008E5BDE" w:rsidRDefault="009A2DF4" w:rsidP="008E5BDE">
    <w:pPr>
      <w:pStyle w:val="Header"/>
      <w:jc w:val="center"/>
      <w:rPr>
        <w:b/>
      </w:rPr>
    </w:pPr>
    <w:r w:rsidRPr="008E5BDE">
      <w:rPr>
        <w:b/>
      </w:rPr>
      <w:t>Prior Authorization</w:t>
    </w:r>
    <w:r w:rsidR="00A7145F">
      <w:rPr>
        <w:b/>
      </w:rPr>
      <w:t xml:space="preserve"> </w:t>
    </w:r>
    <w:r w:rsidR="00C50E2D">
      <w:rPr>
        <w:b/>
      </w:rPr>
      <w:t>-</w:t>
    </w:r>
    <w:r w:rsidR="00A7145F">
      <w:rPr>
        <w:b/>
      </w:rPr>
      <w:t xml:space="preserve"> </w:t>
    </w:r>
    <w:r w:rsidR="00C50E2D">
      <w:rPr>
        <w:b/>
      </w:rPr>
      <w:t>Utilization Management</w:t>
    </w:r>
    <w:r w:rsidRPr="008E5BDE">
      <w:rPr>
        <w:b/>
      </w:rPr>
      <w:t xml:space="preserve"> Reporting Manual</w:t>
    </w:r>
  </w:p>
  <w:p w:rsidR="009A2DF4" w:rsidRPr="008E5BDE" w:rsidRDefault="009A2DF4" w:rsidP="008E5BDE">
    <w:pPr>
      <w:pStyle w:val="Header"/>
      <w:jc w:val="center"/>
      <w:rPr>
        <w:b/>
      </w:rPr>
    </w:pPr>
    <w:r w:rsidRPr="008E5BDE">
      <w:rPr>
        <w:b/>
      </w:rPr>
      <w:t>Section III –D:  Vendor Generated Reports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F5521"/>
    <w:multiLevelType w:val="hybridMultilevel"/>
    <w:tmpl w:val="26B67866"/>
    <w:lvl w:ilvl="0" w:tplc="0C42B40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nter, Kelley">
    <w15:presenceInfo w15:providerId="AD" w15:userId="S-1-5-21-863180280-805006673-1249771876-723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BA0"/>
    <w:rsid w:val="000076B1"/>
    <w:rsid w:val="0001230B"/>
    <w:rsid w:val="000210FC"/>
    <w:rsid w:val="0009356E"/>
    <w:rsid w:val="000A5F3A"/>
    <w:rsid w:val="000F7F72"/>
    <w:rsid w:val="001E2054"/>
    <w:rsid w:val="001E6924"/>
    <w:rsid w:val="002230EA"/>
    <w:rsid w:val="0028372C"/>
    <w:rsid w:val="002924C7"/>
    <w:rsid w:val="00305B94"/>
    <w:rsid w:val="003246E0"/>
    <w:rsid w:val="0037523A"/>
    <w:rsid w:val="0038748A"/>
    <w:rsid w:val="00390A9B"/>
    <w:rsid w:val="003B4521"/>
    <w:rsid w:val="003E5B2E"/>
    <w:rsid w:val="004164C1"/>
    <w:rsid w:val="00427790"/>
    <w:rsid w:val="00433E50"/>
    <w:rsid w:val="00460535"/>
    <w:rsid w:val="0046070C"/>
    <w:rsid w:val="00476A3E"/>
    <w:rsid w:val="004918D2"/>
    <w:rsid w:val="0056400C"/>
    <w:rsid w:val="005B0271"/>
    <w:rsid w:val="005C46AC"/>
    <w:rsid w:val="00630435"/>
    <w:rsid w:val="00654B7A"/>
    <w:rsid w:val="006A5970"/>
    <w:rsid w:val="006F58FB"/>
    <w:rsid w:val="00720D1B"/>
    <w:rsid w:val="007210B9"/>
    <w:rsid w:val="00776647"/>
    <w:rsid w:val="007B3B3D"/>
    <w:rsid w:val="008141FE"/>
    <w:rsid w:val="008426FD"/>
    <w:rsid w:val="008A16F4"/>
    <w:rsid w:val="008A6728"/>
    <w:rsid w:val="008E5BDE"/>
    <w:rsid w:val="008F358D"/>
    <w:rsid w:val="00901F03"/>
    <w:rsid w:val="0093061B"/>
    <w:rsid w:val="00934437"/>
    <w:rsid w:val="009651EC"/>
    <w:rsid w:val="00996BC4"/>
    <w:rsid w:val="009A2DF4"/>
    <w:rsid w:val="009C4829"/>
    <w:rsid w:val="00A03CBF"/>
    <w:rsid w:val="00A7145F"/>
    <w:rsid w:val="00A92363"/>
    <w:rsid w:val="00AD04A3"/>
    <w:rsid w:val="00AD6BA0"/>
    <w:rsid w:val="00B10630"/>
    <w:rsid w:val="00B23FF4"/>
    <w:rsid w:val="00B54E20"/>
    <w:rsid w:val="00B756BB"/>
    <w:rsid w:val="00B847E4"/>
    <w:rsid w:val="00BB6883"/>
    <w:rsid w:val="00C03A8D"/>
    <w:rsid w:val="00C171C6"/>
    <w:rsid w:val="00C5036A"/>
    <w:rsid w:val="00C50E2D"/>
    <w:rsid w:val="00C75FA0"/>
    <w:rsid w:val="00CA0138"/>
    <w:rsid w:val="00CB42FF"/>
    <w:rsid w:val="00CC207E"/>
    <w:rsid w:val="00CF098D"/>
    <w:rsid w:val="00D851FF"/>
    <w:rsid w:val="00DA110A"/>
    <w:rsid w:val="00DC1C67"/>
    <w:rsid w:val="00DF07BB"/>
    <w:rsid w:val="00DF70FE"/>
    <w:rsid w:val="00E52A61"/>
    <w:rsid w:val="00E6377F"/>
    <w:rsid w:val="00EB4E92"/>
    <w:rsid w:val="00F43400"/>
    <w:rsid w:val="00F44F10"/>
    <w:rsid w:val="00FF1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5AD45C-F061-4B98-AE26-5FD1143B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BA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D6BA0"/>
    <w:pPr>
      <w:keepNext/>
      <w:outlineLvl w:val="1"/>
    </w:pPr>
    <w:rPr>
      <w:b/>
      <w:bCs/>
      <w:smallCaps/>
      <w:color w:val="000000"/>
      <w:sz w:val="20"/>
      <w:szCs w:val="20"/>
    </w:rPr>
  </w:style>
  <w:style w:type="paragraph" w:styleId="Heading3">
    <w:name w:val="heading 3"/>
    <w:basedOn w:val="Normal"/>
    <w:next w:val="Normal"/>
    <w:link w:val="Heading3Char"/>
    <w:qFormat/>
    <w:rsid w:val="00AD6BA0"/>
    <w:pPr>
      <w:keepNext/>
      <w:outlineLvl w:val="2"/>
    </w:pPr>
    <w:rPr>
      <w:rFonts w:ascii="Arial" w:hAnsi="Arial" w:cs="Arial"/>
      <w:b/>
      <w:bCs/>
      <w:i/>
      <w:iCs/>
      <w:smallCaps/>
      <w:sz w:val="20"/>
      <w:szCs w:val="20"/>
    </w:rPr>
  </w:style>
  <w:style w:type="paragraph" w:styleId="Heading5">
    <w:name w:val="heading 5"/>
    <w:basedOn w:val="Normal"/>
    <w:next w:val="Normal"/>
    <w:link w:val="Heading5Char"/>
    <w:qFormat/>
    <w:rsid w:val="00AD6BA0"/>
    <w:pPr>
      <w:keepNext/>
      <w:outlineLvl w:val="4"/>
    </w:pPr>
    <w:rPr>
      <w:b/>
      <w:bCs/>
      <w:i/>
      <w:iCs/>
    </w:rPr>
  </w:style>
  <w:style w:type="paragraph" w:styleId="Heading7">
    <w:name w:val="heading 7"/>
    <w:basedOn w:val="Normal"/>
    <w:next w:val="Normal"/>
    <w:link w:val="Heading7Char"/>
    <w:qFormat/>
    <w:rsid w:val="00AD6BA0"/>
    <w:pPr>
      <w:keepNext/>
      <w:spacing w:before="120" w:after="120"/>
      <w:jc w:val="center"/>
      <w:outlineLvl w:val="6"/>
    </w:pPr>
    <w:rPr>
      <w:rFonts w:ascii="Arial" w:hAnsi="Arial" w:cs="Arial"/>
      <w:b/>
      <w:bCs/>
      <w:color w:val="FFFFFF"/>
      <w:szCs w:val="20"/>
    </w:rPr>
  </w:style>
  <w:style w:type="paragraph" w:styleId="Heading8">
    <w:name w:val="heading 8"/>
    <w:basedOn w:val="Normal"/>
    <w:next w:val="Normal"/>
    <w:link w:val="Heading8Char"/>
    <w:qFormat/>
    <w:rsid w:val="00AD6BA0"/>
    <w:pPr>
      <w:keepNext/>
      <w:spacing w:before="120" w:after="120"/>
      <w:outlineLvl w:val="7"/>
    </w:pPr>
    <w:rPr>
      <w:b/>
      <w:bCs/>
      <w:color w:val="FFFFF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D6BA0"/>
    <w:rPr>
      <w:rFonts w:ascii="Times New Roman" w:eastAsia="Times New Roman" w:hAnsi="Times New Roman" w:cs="Times New Roman"/>
      <w:b/>
      <w:bCs/>
      <w:smallCaps/>
      <w:color w:val="000000"/>
      <w:sz w:val="20"/>
      <w:szCs w:val="20"/>
    </w:rPr>
  </w:style>
  <w:style w:type="character" w:customStyle="1" w:styleId="Heading3Char">
    <w:name w:val="Heading 3 Char"/>
    <w:basedOn w:val="DefaultParagraphFont"/>
    <w:link w:val="Heading3"/>
    <w:rsid w:val="00AD6BA0"/>
    <w:rPr>
      <w:rFonts w:ascii="Arial" w:eastAsia="Times New Roman" w:hAnsi="Arial" w:cs="Arial"/>
      <w:b/>
      <w:bCs/>
      <w:i/>
      <w:iCs/>
      <w:smallCaps/>
      <w:sz w:val="20"/>
      <w:szCs w:val="20"/>
    </w:rPr>
  </w:style>
  <w:style w:type="character" w:customStyle="1" w:styleId="Heading5Char">
    <w:name w:val="Heading 5 Char"/>
    <w:basedOn w:val="DefaultParagraphFont"/>
    <w:link w:val="Heading5"/>
    <w:rsid w:val="00AD6BA0"/>
    <w:rPr>
      <w:rFonts w:ascii="Times New Roman" w:eastAsia="Times New Roman" w:hAnsi="Times New Roman" w:cs="Times New Roman"/>
      <w:b/>
      <w:bCs/>
      <w:i/>
      <w:iCs/>
      <w:sz w:val="24"/>
      <w:szCs w:val="24"/>
    </w:rPr>
  </w:style>
  <w:style w:type="character" w:customStyle="1" w:styleId="Heading7Char">
    <w:name w:val="Heading 7 Char"/>
    <w:basedOn w:val="DefaultParagraphFont"/>
    <w:link w:val="Heading7"/>
    <w:rsid w:val="00AD6BA0"/>
    <w:rPr>
      <w:rFonts w:ascii="Arial" w:eastAsia="Times New Roman" w:hAnsi="Arial" w:cs="Arial"/>
      <w:b/>
      <w:bCs/>
      <w:color w:val="FFFFFF"/>
      <w:sz w:val="24"/>
      <w:szCs w:val="20"/>
    </w:rPr>
  </w:style>
  <w:style w:type="character" w:customStyle="1" w:styleId="Heading8Char">
    <w:name w:val="Heading 8 Char"/>
    <w:basedOn w:val="DefaultParagraphFont"/>
    <w:link w:val="Heading8"/>
    <w:rsid w:val="00AD6BA0"/>
    <w:rPr>
      <w:rFonts w:ascii="Times New Roman" w:eastAsia="Times New Roman" w:hAnsi="Times New Roman" w:cs="Times New Roman"/>
      <w:b/>
      <w:bCs/>
      <w:color w:val="FFFFFF"/>
      <w:sz w:val="24"/>
      <w:szCs w:val="20"/>
    </w:rPr>
  </w:style>
  <w:style w:type="paragraph" w:styleId="Header">
    <w:name w:val="header"/>
    <w:basedOn w:val="Normal"/>
    <w:link w:val="HeaderChar"/>
    <w:uiPriority w:val="99"/>
    <w:unhideWhenUsed/>
    <w:rsid w:val="008E5BDE"/>
    <w:pPr>
      <w:tabs>
        <w:tab w:val="center" w:pos="4680"/>
        <w:tab w:val="right" w:pos="9360"/>
      </w:tabs>
    </w:pPr>
  </w:style>
  <w:style w:type="character" w:customStyle="1" w:styleId="HeaderChar">
    <w:name w:val="Header Char"/>
    <w:basedOn w:val="DefaultParagraphFont"/>
    <w:link w:val="Header"/>
    <w:uiPriority w:val="99"/>
    <w:rsid w:val="008E5B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5BDE"/>
    <w:pPr>
      <w:tabs>
        <w:tab w:val="center" w:pos="4680"/>
        <w:tab w:val="right" w:pos="9360"/>
      </w:tabs>
    </w:pPr>
  </w:style>
  <w:style w:type="character" w:customStyle="1" w:styleId="FooterChar">
    <w:name w:val="Footer Char"/>
    <w:basedOn w:val="DefaultParagraphFont"/>
    <w:link w:val="Footer"/>
    <w:uiPriority w:val="99"/>
    <w:rsid w:val="008E5BD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207E"/>
    <w:rPr>
      <w:rFonts w:ascii="Tahoma" w:hAnsi="Tahoma" w:cs="Tahoma"/>
      <w:sz w:val="16"/>
      <w:szCs w:val="16"/>
    </w:rPr>
  </w:style>
  <w:style w:type="character" w:customStyle="1" w:styleId="BalloonTextChar">
    <w:name w:val="Balloon Text Char"/>
    <w:basedOn w:val="DefaultParagraphFont"/>
    <w:link w:val="BalloonText"/>
    <w:uiPriority w:val="99"/>
    <w:semiHidden/>
    <w:rsid w:val="00CC207E"/>
    <w:rPr>
      <w:rFonts w:ascii="Tahoma" w:eastAsia="Times New Roman" w:hAnsi="Tahoma" w:cs="Tahoma"/>
      <w:sz w:val="16"/>
      <w:szCs w:val="16"/>
    </w:rPr>
  </w:style>
  <w:style w:type="paragraph" w:styleId="ListParagraph">
    <w:name w:val="List Paragraph"/>
    <w:basedOn w:val="Normal"/>
    <w:link w:val="ListParagraphChar"/>
    <w:uiPriority w:val="34"/>
    <w:qFormat/>
    <w:rsid w:val="009A2DF4"/>
    <w:pPr>
      <w:spacing w:after="200" w:line="276" w:lineRule="auto"/>
      <w:ind w:left="720"/>
      <w:contextualSpacing/>
      <w:jc w:val="both"/>
    </w:pPr>
    <w:rPr>
      <w:rFonts w:ascii="Calibri" w:eastAsiaTheme="minorEastAsia" w:hAnsi="Calibri" w:cstheme="minorBidi"/>
      <w:szCs w:val="22"/>
      <w:lang w:bidi="en-US"/>
    </w:rPr>
  </w:style>
  <w:style w:type="character" w:customStyle="1" w:styleId="ListParagraphChar">
    <w:name w:val="List Paragraph Char"/>
    <w:basedOn w:val="DefaultParagraphFont"/>
    <w:link w:val="ListParagraph"/>
    <w:uiPriority w:val="34"/>
    <w:rsid w:val="009A2DF4"/>
    <w:rPr>
      <w:rFonts w:ascii="Calibri" w:eastAsiaTheme="minorEastAsia" w:hAnsi="Calibri"/>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9BB07-97A0-4D4D-9F6B-3238500F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2819</Words>
  <Characters>16070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 Everman</dc:creator>
  <cp:lastModifiedBy>Alex Fish</cp:lastModifiedBy>
  <cp:revision>2</cp:revision>
  <cp:lastPrinted>2014-01-08T14:23:00Z</cp:lastPrinted>
  <dcterms:created xsi:type="dcterms:W3CDTF">2018-10-25T16:37:00Z</dcterms:created>
  <dcterms:modified xsi:type="dcterms:W3CDTF">2018-10-25T16:37:00Z</dcterms:modified>
</cp:coreProperties>
</file>